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9081F" w14:textId="77777777" w:rsidR="009F32BF" w:rsidRPr="00321FA6" w:rsidRDefault="009F32BF" w:rsidP="009F32BF">
      <w:pPr>
        <w:jc w:val="right"/>
        <w:rPr>
          <w:rFonts w:eastAsia="Calibri" w:cs="Times New Roman"/>
          <w:color w:val="auto"/>
          <w:szCs w:val="24"/>
        </w:rPr>
      </w:pPr>
      <w:r w:rsidRPr="00321FA6">
        <w:rPr>
          <w:rFonts w:eastAsia="Calibri" w:cs="Times New Roman"/>
          <w:color w:val="auto"/>
          <w:szCs w:val="24"/>
        </w:rPr>
        <w:t>EELNÕU</w:t>
      </w:r>
    </w:p>
    <w:p w14:paraId="2DF96873" w14:textId="2C9E3D0F" w:rsidR="009F32BF" w:rsidRPr="00321FA6" w:rsidRDefault="00BE27E3" w:rsidP="009F32BF">
      <w:pPr>
        <w:jc w:val="right"/>
        <w:rPr>
          <w:rFonts w:eastAsia="Calibri" w:cs="Times New Roman"/>
          <w:color w:val="auto"/>
          <w:szCs w:val="24"/>
        </w:rPr>
      </w:pPr>
      <w:r>
        <w:rPr>
          <w:rFonts w:eastAsia="Calibri" w:cs="Times New Roman"/>
          <w:color w:val="auto"/>
          <w:szCs w:val="24"/>
        </w:rPr>
        <w:t>0</w:t>
      </w:r>
      <w:r w:rsidR="00230F9B">
        <w:rPr>
          <w:rFonts w:eastAsia="Calibri" w:cs="Times New Roman"/>
          <w:color w:val="auto"/>
          <w:szCs w:val="24"/>
        </w:rPr>
        <w:t>7</w:t>
      </w:r>
      <w:r w:rsidR="009F32BF" w:rsidRPr="00321FA6">
        <w:rPr>
          <w:rFonts w:eastAsia="Calibri" w:cs="Times New Roman"/>
          <w:color w:val="auto"/>
          <w:szCs w:val="24"/>
        </w:rPr>
        <w:t>.</w:t>
      </w:r>
      <w:r>
        <w:rPr>
          <w:rFonts w:eastAsia="Calibri" w:cs="Times New Roman"/>
          <w:color w:val="auto"/>
          <w:szCs w:val="24"/>
        </w:rPr>
        <w:t>0</w:t>
      </w:r>
      <w:r w:rsidR="009F32BF">
        <w:rPr>
          <w:rFonts w:eastAsia="Calibri" w:cs="Times New Roman"/>
          <w:color w:val="auto"/>
          <w:szCs w:val="24"/>
        </w:rPr>
        <w:t>1</w:t>
      </w:r>
      <w:r w:rsidR="009F32BF" w:rsidRPr="00321FA6">
        <w:rPr>
          <w:rFonts w:eastAsia="Calibri" w:cs="Times New Roman"/>
          <w:color w:val="auto"/>
          <w:szCs w:val="24"/>
        </w:rPr>
        <w:t>.202</w:t>
      </w:r>
      <w:r>
        <w:rPr>
          <w:rFonts w:eastAsia="Calibri" w:cs="Times New Roman"/>
          <w:color w:val="auto"/>
          <w:szCs w:val="24"/>
        </w:rPr>
        <w:t>6</w:t>
      </w:r>
    </w:p>
    <w:p w14:paraId="5428DFCA" w14:textId="77777777" w:rsidR="009F32BF" w:rsidRPr="00321FA6" w:rsidRDefault="009F32BF" w:rsidP="009F32BF">
      <w:pPr>
        <w:rPr>
          <w:rFonts w:eastAsia="Calibri" w:cs="Times New Roman"/>
          <w:bCs/>
          <w:color w:val="auto"/>
          <w:szCs w:val="24"/>
        </w:rPr>
      </w:pPr>
    </w:p>
    <w:p w14:paraId="026432C3" w14:textId="2A3295C4" w:rsidR="009F32BF" w:rsidRPr="00321FA6" w:rsidRDefault="009F32BF" w:rsidP="009F32BF">
      <w:pPr>
        <w:jc w:val="center"/>
        <w:rPr>
          <w:rFonts w:eastAsia="Calibri" w:cs="Times New Roman"/>
          <w:b/>
          <w:color w:val="auto"/>
          <w:sz w:val="32"/>
          <w:szCs w:val="32"/>
        </w:rPr>
      </w:pPr>
      <w:r>
        <w:rPr>
          <w:rFonts w:eastAsia="Calibri" w:cs="Times New Roman"/>
          <w:b/>
          <w:color w:val="auto"/>
          <w:sz w:val="32"/>
          <w:szCs w:val="32"/>
        </w:rPr>
        <w:t xml:space="preserve">Kodakondsuse </w:t>
      </w:r>
      <w:r w:rsidRPr="00321FA6">
        <w:rPr>
          <w:rFonts w:eastAsia="Calibri" w:cs="Times New Roman"/>
          <w:b/>
          <w:color w:val="auto"/>
          <w:sz w:val="32"/>
          <w:szCs w:val="32"/>
        </w:rPr>
        <w:t>seaduse</w:t>
      </w:r>
      <w:r w:rsidR="00230F9B">
        <w:rPr>
          <w:rFonts w:eastAsia="Calibri" w:cs="Times New Roman"/>
          <w:b/>
          <w:color w:val="auto"/>
          <w:sz w:val="32"/>
          <w:szCs w:val="32"/>
        </w:rPr>
        <w:t>, Euroopa Liidu kodaniku seaduse</w:t>
      </w:r>
      <w:r w:rsidR="00145342">
        <w:rPr>
          <w:rFonts w:eastAsia="Calibri" w:cs="Times New Roman"/>
          <w:b/>
          <w:color w:val="auto"/>
          <w:sz w:val="32"/>
          <w:szCs w:val="32"/>
        </w:rPr>
        <w:t xml:space="preserve"> ja </w:t>
      </w:r>
      <w:r w:rsidR="00230F9B">
        <w:rPr>
          <w:rFonts w:eastAsia="Calibri" w:cs="Times New Roman"/>
          <w:b/>
          <w:color w:val="auto"/>
          <w:sz w:val="32"/>
          <w:szCs w:val="32"/>
        </w:rPr>
        <w:t xml:space="preserve">riigilõivuseaduse </w:t>
      </w:r>
      <w:r w:rsidRPr="00321FA6">
        <w:rPr>
          <w:rFonts w:eastAsia="Calibri" w:cs="Times New Roman"/>
          <w:b/>
          <w:color w:val="auto"/>
          <w:sz w:val="32"/>
          <w:szCs w:val="32"/>
        </w:rPr>
        <w:t>muutmise seadus</w:t>
      </w:r>
    </w:p>
    <w:p w14:paraId="58FC1591" w14:textId="77777777" w:rsidR="009F32BF" w:rsidRPr="00321FA6" w:rsidRDefault="009F32BF" w:rsidP="009F32BF">
      <w:pPr>
        <w:rPr>
          <w:rFonts w:eastAsia="Calibri" w:cs="Times New Roman"/>
          <w:color w:val="auto"/>
          <w:szCs w:val="24"/>
        </w:rPr>
      </w:pPr>
    </w:p>
    <w:p w14:paraId="59D43464" w14:textId="3D76F75D" w:rsidR="009F32BF" w:rsidRPr="00321FA6" w:rsidRDefault="009F32BF" w:rsidP="009F32BF">
      <w:pPr>
        <w:rPr>
          <w:rFonts w:eastAsia="Calibri" w:cs="Times New Roman"/>
          <w:b/>
          <w:bCs/>
          <w:color w:val="auto"/>
          <w:szCs w:val="24"/>
        </w:rPr>
      </w:pPr>
      <w:r w:rsidRPr="00321FA6">
        <w:rPr>
          <w:rFonts w:eastAsia="Calibri" w:cs="Times New Roman"/>
          <w:b/>
          <w:bCs/>
          <w:color w:val="auto"/>
          <w:szCs w:val="24"/>
        </w:rPr>
        <w:t xml:space="preserve">§ 1. </w:t>
      </w:r>
      <w:r>
        <w:rPr>
          <w:rFonts w:eastAsia="Calibri" w:cs="Times New Roman"/>
          <w:b/>
          <w:bCs/>
          <w:color w:val="auto"/>
          <w:szCs w:val="24"/>
        </w:rPr>
        <w:t xml:space="preserve">Kodakondsuse seaduse </w:t>
      </w:r>
      <w:r w:rsidRPr="00321FA6">
        <w:rPr>
          <w:rFonts w:eastAsia="Calibri" w:cs="Times New Roman"/>
          <w:b/>
          <w:bCs/>
          <w:color w:val="auto"/>
          <w:szCs w:val="24"/>
        </w:rPr>
        <w:t>muutmine</w:t>
      </w:r>
    </w:p>
    <w:p w14:paraId="3CEAD391" w14:textId="77777777" w:rsidR="009F32BF" w:rsidRPr="00321FA6" w:rsidRDefault="009F32BF" w:rsidP="009F32BF">
      <w:pPr>
        <w:rPr>
          <w:rFonts w:eastAsia="Calibri" w:cs="Times New Roman"/>
          <w:color w:val="auto"/>
          <w:szCs w:val="24"/>
        </w:rPr>
      </w:pPr>
    </w:p>
    <w:p w14:paraId="17C34974" w14:textId="4BD125EE" w:rsidR="009F32BF" w:rsidRPr="00321FA6" w:rsidRDefault="009F32BF" w:rsidP="009F32BF">
      <w:pPr>
        <w:jc w:val="both"/>
        <w:rPr>
          <w:rFonts w:eastAsia="Calibri" w:cs="Times New Roman"/>
          <w:color w:val="auto"/>
          <w:szCs w:val="24"/>
        </w:rPr>
      </w:pPr>
      <w:r>
        <w:rPr>
          <w:rFonts w:eastAsia="Calibri" w:cs="Times New Roman"/>
          <w:color w:val="auto"/>
          <w:szCs w:val="24"/>
        </w:rPr>
        <w:t xml:space="preserve">Kodakondsuse seaduses </w:t>
      </w:r>
      <w:r w:rsidRPr="00321FA6">
        <w:rPr>
          <w:rFonts w:eastAsia="Calibri" w:cs="Times New Roman"/>
          <w:color w:val="auto"/>
          <w:szCs w:val="24"/>
        </w:rPr>
        <w:t>tehakse järgmised muudatused:</w:t>
      </w:r>
    </w:p>
    <w:p w14:paraId="39E5B092" w14:textId="77777777" w:rsidR="009F32BF" w:rsidRPr="00321FA6" w:rsidRDefault="009F32BF" w:rsidP="009F32BF">
      <w:pPr>
        <w:jc w:val="both"/>
        <w:rPr>
          <w:rFonts w:eastAsia="Calibri" w:cs="Times New Roman"/>
          <w:color w:val="auto"/>
          <w:szCs w:val="24"/>
        </w:rPr>
      </w:pPr>
    </w:p>
    <w:p w14:paraId="77067C18" w14:textId="405CFCA7" w:rsidR="009F32BF" w:rsidRPr="00321FA6" w:rsidRDefault="009F32BF" w:rsidP="009F32BF">
      <w:pPr>
        <w:jc w:val="both"/>
        <w:rPr>
          <w:rFonts w:eastAsia="Calibri" w:cs="Times New Roman"/>
          <w:color w:val="auto"/>
          <w:szCs w:val="24"/>
        </w:rPr>
      </w:pPr>
      <w:r w:rsidRPr="009F32BF">
        <w:rPr>
          <w:rFonts w:eastAsia="Calibri" w:cs="Times New Roman"/>
          <w:b/>
          <w:bCs/>
          <w:color w:val="auto"/>
          <w:szCs w:val="24"/>
        </w:rPr>
        <w:t>1)</w:t>
      </w:r>
      <w:r w:rsidRPr="009F32BF">
        <w:rPr>
          <w:rFonts w:eastAsia="Calibri" w:cs="Times New Roman"/>
          <w:color w:val="auto"/>
          <w:szCs w:val="24"/>
        </w:rPr>
        <w:t xml:space="preserve"> </w:t>
      </w:r>
      <w:r w:rsidRPr="00321FA6">
        <w:rPr>
          <w:rFonts w:eastAsia="Calibri" w:cs="Times New Roman"/>
          <w:color w:val="auto"/>
          <w:szCs w:val="24"/>
        </w:rPr>
        <w:t>paragrahv</w:t>
      </w:r>
      <w:r>
        <w:rPr>
          <w:rFonts w:eastAsia="Calibri" w:cs="Times New Roman"/>
          <w:color w:val="auto"/>
          <w:szCs w:val="24"/>
        </w:rPr>
        <w:t xml:space="preserve"> 4 tunnistatakse kehtetuks;</w:t>
      </w:r>
    </w:p>
    <w:p w14:paraId="4ED39AE1" w14:textId="77777777" w:rsidR="009F32BF" w:rsidRPr="0050465D" w:rsidRDefault="009F32BF" w:rsidP="009F32BF">
      <w:pPr>
        <w:jc w:val="both"/>
        <w:rPr>
          <w:rFonts w:eastAsia="Calibri" w:cs="Times New Roman"/>
          <w:color w:val="auto"/>
          <w:szCs w:val="24"/>
        </w:rPr>
      </w:pPr>
    </w:p>
    <w:p w14:paraId="26E994D0" w14:textId="2C795B55" w:rsidR="009F32BF" w:rsidRDefault="009F32BF" w:rsidP="009F32BF">
      <w:pPr>
        <w:jc w:val="both"/>
        <w:rPr>
          <w:rFonts w:eastAsia="Calibri" w:cs="Times New Roman"/>
          <w:color w:val="auto"/>
          <w:szCs w:val="24"/>
        </w:rPr>
      </w:pPr>
      <w:r w:rsidRPr="009F32BF">
        <w:rPr>
          <w:rFonts w:eastAsia="Calibri" w:cs="Times New Roman"/>
          <w:b/>
          <w:bCs/>
          <w:color w:val="auto"/>
          <w:szCs w:val="24"/>
        </w:rPr>
        <w:t>2)</w:t>
      </w:r>
      <w:r w:rsidRPr="00DB35B2">
        <w:rPr>
          <w:rFonts w:eastAsia="Calibri" w:cs="Times New Roman"/>
          <w:color w:val="auto"/>
          <w:szCs w:val="24"/>
        </w:rPr>
        <w:t xml:space="preserve"> paragrahvi </w:t>
      </w:r>
      <w:r>
        <w:rPr>
          <w:rFonts w:eastAsia="Calibri" w:cs="Times New Roman"/>
          <w:color w:val="auto"/>
          <w:szCs w:val="24"/>
        </w:rPr>
        <w:t>6 tekst loetakse lõikeks 1 ja paragrahvi täiendatakse lõikega 2 järgmises sõnastuses:</w:t>
      </w:r>
    </w:p>
    <w:p w14:paraId="0CA6F91A" w14:textId="77777777" w:rsidR="009F32BF" w:rsidRDefault="009F32BF" w:rsidP="009F32BF">
      <w:pPr>
        <w:jc w:val="both"/>
        <w:rPr>
          <w:rFonts w:eastAsia="Calibri" w:cs="Times New Roman"/>
          <w:color w:val="auto"/>
          <w:szCs w:val="24"/>
        </w:rPr>
      </w:pPr>
    </w:p>
    <w:p w14:paraId="6608C220" w14:textId="73119DFE" w:rsidR="009F32BF" w:rsidRDefault="009F32BF" w:rsidP="009F32BF">
      <w:pPr>
        <w:jc w:val="both"/>
        <w:rPr>
          <w:rFonts w:eastAsia="Calibri" w:cs="Times New Roman"/>
          <w:color w:val="auto"/>
          <w:szCs w:val="24"/>
        </w:rPr>
      </w:pPr>
      <w:r>
        <w:rPr>
          <w:rFonts w:eastAsia="Calibri" w:cs="Times New Roman"/>
          <w:color w:val="auto"/>
          <w:szCs w:val="24"/>
        </w:rPr>
        <w:t>„</w:t>
      </w:r>
      <w:r w:rsidRPr="009F32BF">
        <w:rPr>
          <w:rFonts w:eastAsia="Calibri" w:cs="Times New Roman"/>
          <w:color w:val="auto"/>
          <w:szCs w:val="24"/>
        </w:rPr>
        <w:t>(2) Püsivalt Eestis elamine käesoleva seaduse tähenduses on välismaalase Eestis viibimine Eesti elamisloa või elamisõiguse alusel, kui tema peamine elukoht on Eestis.</w:t>
      </w:r>
      <w:r>
        <w:rPr>
          <w:rFonts w:eastAsia="Calibri" w:cs="Times New Roman"/>
          <w:color w:val="auto"/>
          <w:szCs w:val="24"/>
        </w:rPr>
        <w:t>“;</w:t>
      </w:r>
    </w:p>
    <w:p w14:paraId="192929E7" w14:textId="77777777" w:rsidR="0056765B" w:rsidRDefault="0056765B" w:rsidP="009F32BF">
      <w:pPr>
        <w:jc w:val="both"/>
        <w:rPr>
          <w:rFonts w:eastAsia="Calibri" w:cs="Times New Roman"/>
          <w:color w:val="auto"/>
          <w:szCs w:val="24"/>
        </w:rPr>
      </w:pPr>
    </w:p>
    <w:p w14:paraId="1019CE57" w14:textId="7E4C3330" w:rsidR="0056765B" w:rsidRPr="00A333FC" w:rsidRDefault="0056765B" w:rsidP="009F32BF">
      <w:pPr>
        <w:jc w:val="both"/>
        <w:rPr>
          <w:rFonts w:eastAsia="Calibri" w:cs="Times New Roman"/>
          <w:color w:val="auto"/>
          <w:szCs w:val="24"/>
        </w:rPr>
      </w:pPr>
      <w:r w:rsidRPr="0056765B">
        <w:rPr>
          <w:rFonts w:eastAsia="Calibri" w:cs="Times New Roman"/>
          <w:b/>
          <w:bCs/>
          <w:color w:val="auto"/>
          <w:szCs w:val="24"/>
        </w:rPr>
        <w:t xml:space="preserve">3) </w:t>
      </w:r>
      <w:commentRangeStart w:id="0"/>
      <w:r w:rsidR="00A333FC">
        <w:rPr>
          <w:rFonts w:eastAsia="Calibri" w:cs="Times New Roman"/>
          <w:color w:val="auto"/>
          <w:szCs w:val="24"/>
        </w:rPr>
        <w:t xml:space="preserve">paragrahvi 6 </w:t>
      </w:r>
      <w:del w:id="1" w:author="Katariina Kärsten - JUSTDIGI" w:date="2026-02-09T14:41:00Z" w16du:dateUtc="2026-02-09T12:41:00Z">
        <w:r w:rsidR="00A333FC" w:rsidDel="00824BA2">
          <w:rPr>
            <w:rFonts w:eastAsia="Calibri" w:cs="Times New Roman"/>
            <w:color w:val="auto"/>
            <w:szCs w:val="24"/>
          </w:rPr>
          <w:delText xml:space="preserve">lõiget </w:delText>
        </w:r>
      </w:del>
      <w:ins w:id="2" w:author="Katariina Kärsten - JUSTDIGI" w:date="2026-02-09T14:41:00Z" w16du:dateUtc="2026-02-09T12:41:00Z">
        <w:r w:rsidR="00824BA2">
          <w:rPr>
            <w:rFonts w:eastAsia="Calibri" w:cs="Times New Roman"/>
            <w:color w:val="auto"/>
            <w:szCs w:val="24"/>
          </w:rPr>
          <w:t>punkti</w:t>
        </w:r>
        <w:r w:rsidR="00824BA2">
          <w:rPr>
            <w:rFonts w:eastAsia="Calibri" w:cs="Times New Roman"/>
            <w:color w:val="auto"/>
            <w:szCs w:val="24"/>
          </w:rPr>
          <w:t xml:space="preserve"> </w:t>
        </w:r>
      </w:ins>
      <w:r w:rsidR="00A333FC">
        <w:rPr>
          <w:rFonts w:eastAsia="Calibri" w:cs="Times New Roman"/>
          <w:color w:val="auto"/>
          <w:szCs w:val="24"/>
        </w:rPr>
        <w:t>2</w:t>
      </w:r>
      <w:r w:rsidR="00A333FC" w:rsidRPr="00A333FC">
        <w:rPr>
          <w:rFonts w:eastAsia="Calibri" w:cs="Times New Roman"/>
          <w:color w:val="auto"/>
          <w:szCs w:val="24"/>
          <w:vertAlign w:val="superscript"/>
        </w:rPr>
        <w:t>1</w:t>
      </w:r>
      <w:commentRangeEnd w:id="0"/>
      <w:r w:rsidR="00F8790F">
        <w:rPr>
          <w:rStyle w:val="Kommentaariviide"/>
        </w:rPr>
        <w:commentReference w:id="0"/>
      </w:r>
      <w:r w:rsidR="00A333FC">
        <w:rPr>
          <w:rFonts w:eastAsia="Calibri" w:cs="Times New Roman"/>
          <w:color w:val="auto"/>
          <w:szCs w:val="24"/>
        </w:rPr>
        <w:t xml:space="preserve"> täiendatakse pärast sõna „millest“ sõnaga „viimased“;</w:t>
      </w:r>
    </w:p>
    <w:p w14:paraId="69FEB8B1" w14:textId="77777777" w:rsidR="009F32BF" w:rsidRPr="00321FA6" w:rsidRDefault="009F32BF" w:rsidP="009F32BF">
      <w:pPr>
        <w:jc w:val="both"/>
        <w:rPr>
          <w:rFonts w:eastAsia="Calibri" w:cs="Times New Roman"/>
          <w:color w:val="auto"/>
          <w:szCs w:val="24"/>
        </w:rPr>
      </w:pPr>
    </w:p>
    <w:p w14:paraId="6C0042ED" w14:textId="31CE806B" w:rsidR="009F32BF" w:rsidRPr="00321FA6" w:rsidRDefault="0056765B" w:rsidP="009F32BF">
      <w:pPr>
        <w:jc w:val="both"/>
        <w:rPr>
          <w:rFonts w:eastAsia="Calibri" w:cs="Times New Roman"/>
          <w:color w:val="auto"/>
          <w:szCs w:val="24"/>
        </w:rPr>
      </w:pPr>
      <w:r>
        <w:rPr>
          <w:rFonts w:eastAsia="Calibri" w:cs="Times New Roman"/>
          <w:b/>
          <w:bCs/>
          <w:color w:val="auto"/>
          <w:szCs w:val="24"/>
        </w:rPr>
        <w:t>4</w:t>
      </w:r>
      <w:r w:rsidR="009F32BF" w:rsidRPr="009F32BF">
        <w:rPr>
          <w:rFonts w:eastAsia="Calibri" w:cs="Times New Roman"/>
          <w:b/>
          <w:bCs/>
          <w:color w:val="auto"/>
          <w:szCs w:val="24"/>
        </w:rPr>
        <w:t>)</w:t>
      </w:r>
      <w:r w:rsidR="009F32BF" w:rsidRPr="00321FA6">
        <w:rPr>
          <w:rFonts w:eastAsia="Calibri" w:cs="Times New Roman"/>
          <w:color w:val="auto"/>
          <w:szCs w:val="24"/>
        </w:rPr>
        <w:t xml:space="preserve"> </w:t>
      </w:r>
      <w:r w:rsidR="009F32BF">
        <w:rPr>
          <w:rFonts w:eastAsia="Calibri" w:cs="Times New Roman"/>
          <w:color w:val="auto"/>
          <w:szCs w:val="24"/>
        </w:rPr>
        <w:t xml:space="preserve">paragrahvi </w:t>
      </w:r>
      <w:bookmarkStart w:id="3" w:name="_Hlk208995341"/>
      <w:r w:rsidR="009F32BF">
        <w:rPr>
          <w:rFonts w:eastAsia="Calibri" w:cs="Times New Roman"/>
          <w:color w:val="auto"/>
          <w:szCs w:val="24"/>
        </w:rPr>
        <w:t>8 lõige 4 ja § 9 lõige 3 tunnistatakse kehtetuks</w:t>
      </w:r>
      <w:bookmarkStart w:id="4" w:name="_Hlk148963202"/>
      <w:bookmarkEnd w:id="3"/>
      <w:r w:rsidR="009F32BF" w:rsidRPr="00321FA6">
        <w:rPr>
          <w:rFonts w:eastAsia="Calibri" w:cs="Times New Roman"/>
          <w:color w:val="auto"/>
          <w:szCs w:val="24"/>
        </w:rPr>
        <w:t>;</w:t>
      </w:r>
      <w:bookmarkEnd w:id="4"/>
    </w:p>
    <w:p w14:paraId="61147C20" w14:textId="77777777" w:rsidR="009F32BF" w:rsidRPr="00321FA6" w:rsidRDefault="009F32BF" w:rsidP="009F32BF">
      <w:pPr>
        <w:jc w:val="both"/>
        <w:rPr>
          <w:rFonts w:eastAsia="Calibri" w:cs="Times New Roman"/>
          <w:color w:val="auto"/>
          <w:szCs w:val="24"/>
        </w:rPr>
      </w:pPr>
    </w:p>
    <w:p w14:paraId="4C548BC3" w14:textId="5A215632" w:rsidR="009F32BF" w:rsidRDefault="0056765B" w:rsidP="009F32BF">
      <w:pPr>
        <w:jc w:val="both"/>
        <w:rPr>
          <w:rFonts w:eastAsia="Calibri" w:cs="Times New Roman"/>
          <w:color w:val="auto"/>
          <w:szCs w:val="24"/>
        </w:rPr>
      </w:pPr>
      <w:r>
        <w:rPr>
          <w:rFonts w:eastAsia="Calibri" w:cs="Times New Roman"/>
          <w:b/>
          <w:bCs/>
          <w:color w:val="auto"/>
          <w:szCs w:val="24"/>
        </w:rPr>
        <w:t>5</w:t>
      </w:r>
      <w:r w:rsidR="009F32BF" w:rsidRPr="009F32BF">
        <w:rPr>
          <w:rFonts w:eastAsia="Calibri" w:cs="Times New Roman"/>
          <w:b/>
          <w:bCs/>
          <w:color w:val="auto"/>
          <w:szCs w:val="24"/>
        </w:rPr>
        <w:t>)</w:t>
      </w:r>
      <w:r w:rsidR="009F32BF" w:rsidRPr="00321FA6">
        <w:rPr>
          <w:rFonts w:eastAsia="Calibri" w:cs="Times New Roman"/>
          <w:color w:val="auto"/>
          <w:szCs w:val="24"/>
        </w:rPr>
        <w:t xml:space="preserve"> </w:t>
      </w:r>
      <w:bookmarkStart w:id="5" w:name="_Hlk148961859"/>
      <w:r w:rsidR="009F32BF" w:rsidRPr="00321FA6">
        <w:rPr>
          <w:rFonts w:eastAsia="Calibri" w:cs="Times New Roman"/>
          <w:color w:val="auto"/>
          <w:szCs w:val="24"/>
        </w:rPr>
        <w:t xml:space="preserve">paragrahvi </w:t>
      </w:r>
      <w:bookmarkStart w:id="6" w:name="_Hlk208995426"/>
      <w:r w:rsidR="009F32BF">
        <w:rPr>
          <w:rFonts w:eastAsia="Calibri" w:cs="Times New Roman"/>
          <w:color w:val="auto"/>
          <w:szCs w:val="24"/>
        </w:rPr>
        <w:t>13 lõige 4 muudetakse ja sõnastatakse järgmiselt:</w:t>
      </w:r>
    </w:p>
    <w:bookmarkEnd w:id="5"/>
    <w:bookmarkEnd w:id="6"/>
    <w:p w14:paraId="69EAC58B" w14:textId="24326117" w:rsidR="009F32BF" w:rsidRDefault="009F32BF" w:rsidP="009F32BF">
      <w:pPr>
        <w:jc w:val="both"/>
        <w:rPr>
          <w:rFonts w:eastAsia="Calibri" w:cs="Times New Roman"/>
          <w:color w:val="auto"/>
          <w:szCs w:val="24"/>
        </w:rPr>
      </w:pPr>
    </w:p>
    <w:p w14:paraId="7B4A7043" w14:textId="7BE8FAD1" w:rsidR="00853B2E" w:rsidRPr="00853B2E" w:rsidRDefault="00853B2E" w:rsidP="00853B2E">
      <w:pPr>
        <w:jc w:val="both"/>
        <w:rPr>
          <w:rFonts w:eastAsia="Calibri" w:cs="Times New Roman"/>
          <w:color w:val="auto"/>
          <w:szCs w:val="24"/>
        </w:rPr>
      </w:pPr>
      <w:r>
        <w:rPr>
          <w:rFonts w:eastAsia="Calibri" w:cs="Times New Roman"/>
          <w:color w:val="auto"/>
          <w:szCs w:val="24"/>
        </w:rPr>
        <w:t xml:space="preserve">„(4) </w:t>
      </w:r>
      <w:r w:rsidRPr="00853B2E">
        <w:rPr>
          <w:rFonts w:eastAsia="Calibri" w:cs="Times New Roman"/>
          <w:color w:val="auto"/>
          <w:szCs w:val="24"/>
        </w:rPr>
        <w:t xml:space="preserve">Alaealine, </w:t>
      </w:r>
      <w:commentRangeStart w:id="7"/>
      <w:r w:rsidRPr="00853B2E">
        <w:rPr>
          <w:rFonts w:eastAsia="Calibri" w:cs="Times New Roman"/>
          <w:color w:val="auto"/>
          <w:szCs w:val="24"/>
        </w:rPr>
        <w:t xml:space="preserve">kes </w:t>
      </w:r>
      <w:r w:rsidRPr="00853B2E" w:rsidDel="0038658A">
        <w:rPr>
          <w:rFonts w:eastAsia="Calibri" w:cs="Times New Roman"/>
          <w:color w:val="auto"/>
          <w:szCs w:val="24"/>
        </w:rPr>
        <w:t xml:space="preserve">on </w:t>
      </w:r>
      <w:r w:rsidRPr="00853B2E">
        <w:rPr>
          <w:rFonts w:eastAsia="Calibri" w:cs="Times New Roman"/>
          <w:color w:val="auto"/>
          <w:szCs w:val="24"/>
        </w:rPr>
        <w:t xml:space="preserve">sündinud Eestis või </w:t>
      </w:r>
      <w:del w:id="8" w:author="Inge Mehide - JUSTDIGI" w:date="2026-01-23T10:46:00Z" w16du:dateUtc="2026-01-23T08:46:00Z">
        <w:r w:rsidRPr="00853B2E" w:rsidDel="00C306E7">
          <w:rPr>
            <w:rFonts w:eastAsia="Calibri" w:cs="Times New Roman"/>
            <w:color w:val="auto"/>
            <w:szCs w:val="24"/>
          </w:rPr>
          <w:delText xml:space="preserve">kes </w:delText>
        </w:r>
      </w:del>
      <w:r w:rsidRPr="00853B2E">
        <w:rPr>
          <w:rFonts w:eastAsia="Calibri" w:cs="Times New Roman"/>
          <w:color w:val="auto"/>
          <w:szCs w:val="24"/>
        </w:rPr>
        <w:t>asu</w:t>
      </w:r>
      <w:ins w:id="9" w:author="Inge Mehide - JUSTDIGI" w:date="2026-01-23T10:46:00Z" w16du:dateUtc="2026-01-23T08:46:00Z">
        <w:r w:rsidR="004009FB">
          <w:rPr>
            <w:rFonts w:eastAsia="Calibri" w:cs="Times New Roman"/>
            <w:color w:val="auto"/>
            <w:szCs w:val="24"/>
          </w:rPr>
          <w:t>nud</w:t>
        </w:r>
      </w:ins>
      <w:del w:id="10" w:author="Inge Mehide - JUSTDIGI" w:date="2026-01-23T10:46:00Z" w16du:dateUtc="2026-01-23T08:46:00Z">
        <w:r w:rsidRPr="00853B2E" w:rsidDel="004009FB">
          <w:rPr>
            <w:rFonts w:eastAsia="Calibri" w:cs="Times New Roman"/>
            <w:color w:val="auto"/>
            <w:szCs w:val="24"/>
          </w:rPr>
          <w:delText>b</w:delText>
        </w:r>
      </w:del>
      <w:r w:rsidRPr="00853B2E">
        <w:rPr>
          <w:rFonts w:eastAsia="Calibri" w:cs="Times New Roman"/>
          <w:color w:val="auto"/>
          <w:szCs w:val="24"/>
        </w:rPr>
        <w:t xml:space="preserve"> kohe </w:t>
      </w:r>
      <w:commentRangeEnd w:id="7"/>
      <w:r w:rsidR="00900E2F" w:rsidRPr="00853B2E">
        <w:rPr>
          <w:rStyle w:val="Kommentaariviide"/>
          <w:rFonts w:eastAsia="Calibri" w:cs="Times New Roman"/>
          <w:color w:val="auto"/>
          <w:sz w:val="24"/>
          <w:szCs w:val="24"/>
        </w:rPr>
        <w:commentReference w:id="7"/>
      </w:r>
      <w:r w:rsidRPr="00853B2E">
        <w:rPr>
          <w:rFonts w:eastAsia="Calibri" w:cs="Times New Roman"/>
          <w:color w:val="auto"/>
          <w:szCs w:val="24"/>
        </w:rPr>
        <w:t>pärast sündi koos vanema või vanematega püsivalt Eestisse elama, saab Eesti kodakondsuse naturalisatsiooni korras</w:t>
      </w:r>
      <w:r w:rsidR="00663E77">
        <w:rPr>
          <w:rFonts w:eastAsia="Calibri" w:cs="Times New Roman"/>
          <w:color w:val="auto"/>
          <w:szCs w:val="24"/>
        </w:rPr>
        <w:t xml:space="preserve"> sünni hetkest arvates</w:t>
      </w:r>
      <w:r w:rsidRPr="00853B2E">
        <w:rPr>
          <w:rFonts w:eastAsia="Calibri" w:cs="Times New Roman"/>
          <w:color w:val="auto"/>
          <w:szCs w:val="24"/>
        </w:rPr>
        <w:t>, kui</w:t>
      </w:r>
      <w:r w:rsidR="00AC16FB">
        <w:rPr>
          <w:rFonts w:eastAsia="Calibri" w:cs="Times New Roman"/>
          <w:color w:val="auto"/>
          <w:szCs w:val="24"/>
        </w:rPr>
        <w:t xml:space="preserve"> lapse sünni hetkeks on</w:t>
      </w:r>
      <w:r w:rsidRPr="00853B2E">
        <w:rPr>
          <w:rFonts w:eastAsia="Calibri" w:cs="Times New Roman"/>
          <w:color w:val="auto"/>
          <w:szCs w:val="24"/>
        </w:rPr>
        <w:t>:</w:t>
      </w:r>
    </w:p>
    <w:p w14:paraId="71C1C33B" w14:textId="41951FE6" w:rsidR="00853B2E" w:rsidRPr="00853B2E" w:rsidRDefault="00853B2E" w:rsidP="00853B2E">
      <w:pPr>
        <w:jc w:val="both"/>
        <w:rPr>
          <w:rFonts w:eastAsia="Calibri" w:cs="Times New Roman"/>
          <w:color w:val="auto"/>
          <w:szCs w:val="24"/>
        </w:rPr>
      </w:pPr>
      <w:r w:rsidRPr="00853B2E">
        <w:rPr>
          <w:rFonts w:eastAsia="Calibri" w:cs="Times New Roman"/>
          <w:color w:val="auto"/>
          <w:szCs w:val="24"/>
        </w:rPr>
        <w:t>1) tema üks vanem elanud Eestis seaduslikult vähemalt viis aastat ja teine vanem elab Eestis elamisloa alusel ning ükski riik ei pea tema vanemaid kehtivate seaduste alusel oma kodanikuks;</w:t>
      </w:r>
    </w:p>
    <w:p w14:paraId="6DAB0269" w14:textId="6864950C" w:rsidR="009F32BF" w:rsidRDefault="00853B2E" w:rsidP="00853B2E">
      <w:pPr>
        <w:jc w:val="both"/>
        <w:rPr>
          <w:rFonts w:eastAsia="Calibri" w:cs="Times New Roman"/>
          <w:color w:val="auto"/>
          <w:szCs w:val="24"/>
        </w:rPr>
      </w:pPr>
      <w:r w:rsidRPr="00853B2E">
        <w:rPr>
          <w:rFonts w:eastAsia="Calibri" w:cs="Times New Roman"/>
          <w:color w:val="auto"/>
          <w:szCs w:val="24"/>
        </w:rPr>
        <w:t xml:space="preserve">2) teda üksi kasvatav vanem elanud Eestis seaduslikult vähemalt viis </w:t>
      </w:r>
      <w:r w:rsidR="00BA6069" w:rsidRPr="00853B2E">
        <w:rPr>
          <w:rFonts w:eastAsia="Calibri" w:cs="Times New Roman"/>
          <w:color w:val="auto"/>
          <w:szCs w:val="24"/>
        </w:rPr>
        <w:t xml:space="preserve">aastat ja ükski riik ei pea </w:t>
      </w:r>
      <w:r w:rsidR="00BA6069">
        <w:rPr>
          <w:rFonts w:eastAsia="Calibri" w:cs="Times New Roman"/>
          <w:color w:val="auto"/>
          <w:szCs w:val="24"/>
        </w:rPr>
        <w:t xml:space="preserve">tema vanemat </w:t>
      </w:r>
      <w:r w:rsidR="00BA6069" w:rsidRPr="00853B2E">
        <w:rPr>
          <w:rFonts w:eastAsia="Calibri" w:cs="Times New Roman"/>
          <w:color w:val="auto"/>
          <w:szCs w:val="24"/>
        </w:rPr>
        <w:t>kehtivate seaduste alusel oma kodanikuks.</w:t>
      </w:r>
      <w:r w:rsidR="00BA6069">
        <w:rPr>
          <w:rFonts w:eastAsia="Calibri" w:cs="Times New Roman"/>
          <w:color w:val="auto"/>
          <w:szCs w:val="24"/>
        </w:rPr>
        <w:t>“;</w:t>
      </w:r>
    </w:p>
    <w:p w14:paraId="54C413BE" w14:textId="77777777" w:rsidR="009F32BF" w:rsidRPr="00321FA6" w:rsidRDefault="009F32BF" w:rsidP="009F32BF">
      <w:pPr>
        <w:jc w:val="both"/>
        <w:rPr>
          <w:rFonts w:eastAsia="Calibri" w:cs="Times New Roman"/>
          <w:color w:val="auto"/>
          <w:szCs w:val="24"/>
        </w:rPr>
      </w:pPr>
    </w:p>
    <w:p w14:paraId="709E9901" w14:textId="64D5ECEA" w:rsidR="009F32BF" w:rsidRDefault="0056765B" w:rsidP="009F32BF">
      <w:pPr>
        <w:jc w:val="both"/>
        <w:rPr>
          <w:rFonts w:eastAsia="Calibri" w:cs="Times New Roman"/>
          <w:color w:val="auto"/>
          <w:szCs w:val="24"/>
        </w:rPr>
      </w:pPr>
      <w:r>
        <w:rPr>
          <w:rFonts w:eastAsia="Calibri" w:cs="Times New Roman"/>
          <w:b/>
          <w:bCs/>
          <w:color w:val="auto"/>
          <w:szCs w:val="24"/>
        </w:rPr>
        <w:t>6</w:t>
      </w:r>
      <w:r w:rsidR="009F32BF" w:rsidRPr="00853B2E">
        <w:rPr>
          <w:rFonts w:eastAsia="Calibri" w:cs="Times New Roman"/>
          <w:b/>
          <w:bCs/>
          <w:color w:val="auto"/>
          <w:szCs w:val="24"/>
        </w:rPr>
        <w:t>)</w:t>
      </w:r>
      <w:r w:rsidR="009F32BF" w:rsidRPr="00321FA6">
        <w:rPr>
          <w:rFonts w:eastAsia="Calibri" w:cs="Times New Roman"/>
          <w:color w:val="auto"/>
          <w:szCs w:val="24"/>
        </w:rPr>
        <w:t xml:space="preserve"> paragrahvi </w:t>
      </w:r>
      <w:bookmarkStart w:id="11" w:name="_Hlk208997202"/>
      <w:bookmarkStart w:id="12" w:name="_Hlk211860010"/>
      <w:bookmarkStart w:id="13" w:name="_Hlk149078137"/>
      <w:r w:rsidR="00853B2E">
        <w:rPr>
          <w:rFonts w:eastAsia="Calibri" w:cs="Times New Roman"/>
          <w:color w:val="auto"/>
          <w:szCs w:val="24"/>
        </w:rPr>
        <w:t xml:space="preserve">13 täiendatakse </w:t>
      </w:r>
      <w:r w:rsidR="009F32BF" w:rsidRPr="00321FA6">
        <w:rPr>
          <w:rFonts w:eastAsia="Calibri" w:cs="Times New Roman"/>
          <w:color w:val="auto"/>
          <w:szCs w:val="24"/>
        </w:rPr>
        <w:t>lõi</w:t>
      </w:r>
      <w:r w:rsidR="00853B2E">
        <w:rPr>
          <w:rFonts w:eastAsia="Calibri" w:cs="Times New Roman"/>
          <w:color w:val="auto"/>
          <w:szCs w:val="24"/>
        </w:rPr>
        <w:t>kega 4</w:t>
      </w:r>
      <w:bookmarkEnd w:id="11"/>
      <w:r w:rsidR="00853B2E">
        <w:rPr>
          <w:rFonts w:eastAsia="Calibri" w:cs="Times New Roman"/>
          <w:color w:val="auto"/>
          <w:szCs w:val="24"/>
          <w:vertAlign w:val="superscript"/>
        </w:rPr>
        <w:t>3</w:t>
      </w:r>
      <w:bookmarkEnd w:id="12"/>
      <w:r w:rsidR="009F32BF">
        <w:rPr>
          <w:rFonts w:eastAsia="Calibri" w:cs="Times New Roman"/>
          <w:color w:val="auto"/>
          <w:szCs w:val="24"/>
        </w:rPr>
        <w:t xml:space="preserve"> </w:t>
      </w:r>
      <w:r w:rsidR="00853B2E">
        <w:rPr>
          <w:rFonts w:eastAsia="Calibri" w:cs="Times New Roman"/>
          <w:color w:val="auto"/>
          <w:szCs w:val="24"/>
        </w:rPr>
        <w:t>järgmises sõnastuses</w:t>
      </w:r>
      <w:r w:rsidR="009F32BF">
        <w:rPr>
          <w:rFonts w:eastAsia="Calibri" w:cs="Times New Roman"/>
          <w:color w:val="auto"/>
          <w:szCs w:val="24"/>
        </w:rPr>
        <w:t>:</w:t>
      </w:r>
      <w:bookmarkEnd w:id="13"/>
    </w:p>
    <w:p w14:paraId="0F60A158" w14:textId="77777777" w:rsidR="009F32BF" w:rsidRDefault="009F32BF" w:rsidP="009F32BF">
      <w:pPr>
        <w:jc w:val="both"/>
        <w:rPr>
          <w:rFonts w:eastAsia="Calibri" w:cs="Times New Roman"/>
          <w:color w:val="auto"/>
          <w:szCs w:val="24"/>
        </w:rPr>
      </w:pPr>
    </w:p>
    <w:p w14:paraId="76902C82" w14:textId="4189D5B3" w:rsidR="00853B2E" w:rsidRPr="00853B2E" w:rsidRDefault="009F32BF" w:rsidP="00853B2E">
      <w:pPr>
        <w:jc w:val="both"/>
        <w:rPr>
          <w:color w:val="auto"/>
        </w:rPr>
      </w:pPr>
      <w:r>
        <w:t>„(</w:t>
      </w:r>
      <w:r w:rsidR="00853B2E">
        <w:t>4</w:t>
      </w:r>
      <w:r w:rsidR="00853B2E" w:rsidRPr="00853B2E">
        <w:rPr>
          <w:vertAlign w:val="superscript"/>
        </w:rPr>
        <w:t>3</w:t>
      </w:r>
      <w:r>
        <w:t xml:space="preserve">) </w:t>
      </w:r>
      <w:bookmarkStart w:id="14" w:name="_Hlk211860115"/>
      <w:r w:rsidR="00853B2E" w:rsidRPr="00853B2E">
        <w:rPr>
          <w:color w:val="auto"/>
        </w:rPr>
        <w:t xml:space="preserve">Alla 15-aastane alaealine, kes on sündinud Eestis või </w:t>
      </w:r>
      <w:del w:id="15" w:author="Inge Mehide - JUSTDIGI" w:date="2026-01-22T12:41:00Z" w16du:dateUtc="2026-01-22T10:41:00Z">
        <w:r w:rsidR="00853B2E" w:rsidRPr="00853B2E" w:rsidDel="0049406B">
          <w:rPr>
            <w:color w:val="auto"/>
          </w:rPr>
          <w:delText xml:space="preserve">kes </w:delText>
        </w:r>
      </w:del>
      <w:commentRangeStart w:id="16"/>
      <w:r w:rsidR="00853B2E" w:rsidRPr="00853B2E">
        <w:rPr>
          <w:color w:val="auto"/>
        </w:rPr>
        <w:t>asu</w:t>
      </w:r>
      <w:del w:id="17" w:author="Inge Mehide - JUSTDIGI" w:date="2026-01-22T12:42:00Z" w16du:dateUtc="2026-01-22T10:42:00Z">
        <w:r w:rsidR="00853B2E" w:rsidRPr="00853B2E" w:rsidDel="0049406B">
          <w:rPr>
            <w:color w:val="auto"/>
          </w:rPr>
          <w:delText>b</w:delText>
        </w:r>
      </w:del>
      <w:ins w:id="18" w:author="Inge Mehide - JUSTDIGI" w:date="2026-01-22T12:42:00Z" w16du:dateUtc="2026-01-22T10:42:00Z">
        <w:r w:rsidR="0049406B">
          <w:rPr>
            <w:color w:val="auto"/>
          </w:rPr>
          <w:t>nud</w:t>
        </w:r>
      </w:ins>
      <w:r w:rsidR="00853B2E" w:rsidRPr="00853B2E">
        <w:rPr>
          <w:color w:val="auto"/>
        </w:rPr>
        <w:t xml:space="preserve"> </w:t>
      </w:r>
      <w:commentRangeEnd w:id="16"/>
      <w:r w:rsidR="000D0D49" w:rsidRPr="00853B2E">
        <w:rPr>
          <w:rStyle w:val="Kommentaariviide"/>
          <w:color w:val="auto"/>
          <w:sz w:val="24"/>
          <w:szCs w:val="21"/>
        </w:rPr>
        <w:commentReference w:id="16"/>
      </w:r>
      <w:r w:rsidR="00853B2E" w:rsidRPr="00853B2E">
        <w:rPr>
          <w:color w:val="auto"/>
        </w:rPr>
        <w:t xml:space="preserve">kohe pärast sündi koos vanema või vanematega püsivalt Eestisse elama ja </w:t>
      </w:r>
      <w:commentRangeStart w:id="19"/>
      <w:r w:rsidR="00853B2E" w:rsidRPr="00853B2E">
        <w:rPr>
          <w:color w:val="auto"/>
        </w:rPr>
        <w:t>elab püsivalt Eestis</w:t>
      </w:r>
      <w:commentRangeEnd w:id="19"/>
      <w:r w:rsidR="00DF42D7" w:rsidRPr="00853B2E">
        <w:rPr>
          <w:rStyle w:val="Kommentaariviide"/>
          <w:color w:val="auto"/>
          <w:sz w:val="24"/>
          <w:szCs w:val="21"/>
        </w:rPr>
        <w:commentReference w:id="19"/>
      </w:r>
      <w:r w:rsidR="00853B2E" w:rsidRPr="00853B2E">
        <w:rPr>
          <w:color w:val="auto"/>
        </w:rPr>
        <w:t>, saab Eesti kodakondsuse naturalisatsiooni korras, kui</w:t>
      </w:r>
      <w:r w:rsidR="00BA6069">
        <w:rPr>
          <w:color w:val="auto"/>
        </w:rPr>
        <w:t xml:space="preserve"> seda</w:t>
      </w:r>
      <w:r w:rsidR="00853B2E" w:rsidRPr="00853B2E">
        <w:rPr>
          <w:color w:val="auto"/>
        </w:rPr>
        <w:t>:</w:t>
      </w:r>
    </w:p>
    <w:p w14:paraId="1408813F" w14:textId="7DEEAA5D" w:rsidR="00853B2E" w:rsidRPr="00853B2E" w:rsidRDefault="00853B2E" w:rsidP="00853B2E">
      <w:pPr>
        <w:jc w:val="both"/>
        <w:rPr>
          <w:color w:val="auto"/>
        </w:rPr>
      </w:pPr>
      <w:r w:rsidRPr="00853B2E">
        <w:rPr>
          <w:color w:val="auto"/>
        </w:rPr>
        <w:t xml:space="preserve">1) taotlevad temale vanemad, kes </w:t>
      </w:r>
      <w:r w:rsidR="00853738">
        <w:rPr>
          <w:color w:val="auto"/>
        </w:rPr>
        <w:t>taotluse</w:t>
      </w:r>
      <w:r w:rsidRPr="00853B2E">
        <w:rPr>
          <w:color w:val="auto"/>
        </w:rPr>
        <w:t xml:space="preserve"> esitamise hetkeks on elanud Eestis seaduslikult vähemalt viis aastat ja keda ükski riik ei pea kehtivate seaduste alusel oma kodanikuks;</w:t>
      </w:r>
    </w:p>
    <w:p w14:paraId="091A68B1" w14:textId="480ABE6D" w:rsidR="009F32BF" w:rsidRDefault="00853B2E" w:rsidP="00853B2E">
      <w:pPr>
        <w:jc w:val="both"/>
        <w:rPr>
          <w:color w:val="auto"/>
        </w:rPr>
      </w:pPr>
      <w:r w:rsidRPr="00853B2E">
        <w:rPr>
          <w:color w:val="auto"/>
        </w:rPr>
        <w:t xml:space="preserve">2) taotleb temale teda üksi kasvatav vanem või lapsendaja, kes </w:t>
      </w:r>
      <w:r w:rsidR="00853738">
        <w:rPr>
          <w:color w:val="auto"/>
        </w:rPr>
        <w:t>taotluse</w:t>
      </w:r>
      <w:r w:rsidRPr="00853B2E">
        <w:rPr>
          <w:color w:val="auto"/>
        </w:rPr>
        <w:t xml:space="preserve"> esitamise hetkeks on elanud Eestis seaduslikult vähemalt viis aastat ja keda ükski riik ei pea kehtivate seaduste alusel oma kodanikuks.</w:t>
      </w:r>
      <w:bookmarkEnd w:id="14"/>
      <w:r w:rsidR="009F32BF" w:rsidRPr="003F61C1">
        <w:rPr>
          <w:color w:val="auto"/>
        </w:rPr>
        <w:t>“;</w:t>
      </w:r>
    </w:p>
    <w:p w14:paraId="552EF8DC" w14:textId="77777777" w:rsidR="009F32BF" w:rsidRDefault="009F32BF" w:rsidP="009F32BF">
      <w:pPr>
        <w:jc w:val="both"/>
        <w:rPr>
          <w:rFonts w:eastAsia="Calibri" w:cs="Times New Roman"/>
          <w:color w:val="auto"/>
          <w:szCs w:val="24"/>
        </w:rPr>
      </w:pPr>
    </w:p>
    <w:p w14:paraId="34F77364" w14:textId="5E33DBE6" w:rsidR="00A61427" w:rsidRDefault="0056765B" w:rsidP="009F32BF">
      <w:pPr>
        <w:jc w:val="both"/>
        <w:rPr>
          <w:rFonts w:eastAsia="Calibri" w:cs="Times New Roman"/>
          <w:color w:val="auto"/>
          <w:szCs w:val="24"/>
        </w:rPr>
      </w:pPr>
      <w:r w:rsidRPr="00BE27E3">
        <w:rPr>
          <w:rFonts w:eastAsia="Calibri" w:cs="Times New Roman"/>
          <w:b/>
          <w:bCs/>
          <w:color w:val="auto"/>
          <w:szCs w:val="24"/>
        </w:rPr>
        <w:t>7</w:t>
      </w:r>
      <w:r w:rsidR="00A61427" w:rsidRPr="00BE27E3">
        <w:rPr>
          <w:rFonts w:eastAsia="Calibri" w:cs="Times New Roman"/>
          <w:b/>
          <w:bCs/>
          <w:color w:val="auto"/>
          <w:szCs w:val="24"/>
        </w:rPr>
        <w:t>)</w:t>
      </w:r>
      <w:r w:rsidR="00A61427" w:rsidRPr="00BE27E3">
        <w:rPr>
          <w:rFonts w:eastAsia="Calibri" w:cs="Times New Roman"/>
          <w:color w:val="auto"/>
          <w:szCs w:val="24"/>
        </w:rPr>
        <w:t xml:space="preserve"> paragrahvi 20 lõige 3 tunnistatakse kehtetuks;</w:t>
      </w:r>
    </w:p>
    <w:p w14:paraId="5FCAA421" w14:textId="77777777" w:rsidR="009F32BF" w:rsidRDefault="009F32BF" w:rsidP="009F32BF">
      <w:pPr>
        <w:jc w:val="both"/>
        <w:rPr>
          <w:rFonts w:eastAsia="Calibri" w:cs="Times New Roman"/>
          <w:color w:val="auto"/>
          <w:szCs w:val="24"/>
        </w:rPr>
      </w:pPr>
      <w:bookmarkStart w:id="20" w:name="_Hlk133562704"/>
    </w:p>
    <w:p w14:paraId="0E3F88E7" w14:textId="753C3160" w:rsidR="007551BC" w:rsidRDefault="007551BC" w:rsidP="007551BC">
      <w:pPr>
        <w:jc w:val="both"/>
        <w:rPr>
          <w:rFonts w:eastAsia="Calibri" w:cs="Times New Roman"/>
          <w:color w:val="auto"/>
          <w:szCs w:val="24"/>
        </w:rPr>
      </w:pPr>
      <w:r>
        <w:rPr>
          <w:rFonts w:eastAsia="Calibri" w:cs="Times New Roman"/>
          <w:b/>
          <w:bCs/>
          <w:color w:val="auto"/>
          <w:szCs w:val="24"/>
        </w:rPr>
        <w:t>8</w:t>
      </w:r>
      <w:r w:rsidRPr="00853B2E">
        <w:rPr>
          <w:rFonts w:eastAsia="Calibri" w:cs="Times New Roman"/>
          <w:b/>
          <w:bCs/>
          <w:color w:val="auto"/>
          <w:szCs w:val="24"/>
        </w:rPr>
        <w:t>)</w:t>
      </w:r>
      <w:r w:rsidRPr="00321FA6">
        <w:rPr>
          <w:rFonts w:eastAsia="Calibri" w:cs="Times New Roman"/>
          <w:color w:val="auto"/>
          <w:szCs w:val="24"/>
        </w:rPr>
        <w:t xml:space="preserve"> </w:t>
      </w:r>
      <w:r w:rsidRPr="0050465D">
        <w:rPr>
          <w:rFonts w:eastAsia="Calibri" w:cs="Times New Roman"/>
          <w:color w:val="auto"/>
          <w:szCs w:val="24"/>
        </w:rPr>
        <w:t xml:space="preserve">paragrahvi </w:t>
      </w:r>
      <w:r>
        <w:rPr>
          <w:rFonts w:eastAsia="Calibri" w:cs="Times New Roman"/>
          <w:color w:val="auto"/>
          <w:szCs w:val="24"/>
        </w:rPr>
        <w:t>20 täiendatakse lõikega 4 järgmises sõnastuses:</w:t>
      </w:r>
    </w:p>
    <w:p w14:paraId="3673B74C" w14:textId="77777777" w:rsidR="007551BC" w:rsidRDefault="007551BC" w:rsidP="007551BC">
      <w:pPr>
        <w:jc w:val="both"/>
        <w:rPr>
          <w:rFonts w:eastAsia="Calibri" w:cs="Times New Roman"/>
          <w:color w:val="auto"/>
          <w:szCs w:val="24"/>
        </w:rPr>
      </w:pPr>
    </w:p>
    <w:p w14:paraId="5A694DD5" w14:textId="104BACFD" w:rsidR="007551BC" w:rsidRDefault="007551BC" w:rsidP="007551BC">
      <w:pPr>
        <w:jc w:val="both"/>
        <w:rPr>
          <w:rFonts w:eastAsia="Calibri" w:cs="Times New Roman"/>
          <w:color w:val="auto"/>
          <w:szCs w:val="24"/>
        </w:rPr>
      </w:pPr>
      <w:r w:rsidRPr="4A5C47DA">
        <w:rPr>
          <w:rFonts w:eastAsia="Calibri" w:cs="Times New Roman"/>
          <w:color w:val="auto"/>
        </w:rPr>
        <w:t>„(4) Kui õigusnormid või faktilised asjaolud muutuvad kodakondsuse taotluse menetluse ajal, kohaldatakse kodakondsuse taotluse esitamise ajal kehtinud õigusnorme. Kui kodakondsuse taotluse esitanud alaealine saab kodakondsuse taotluse menetluse ajal 18-aastaseks, loetakse, et ta on kodakondsuse saanud alaealisena.“;</w:t>
      </w:r>
    </w:p>
    <w:p w14:paraId="70BF1312" w14:textId="77777777" w:rsidR="007551BC" w:rsidRPr="00321FA6" w:rsidRDefault="007551BC" w:rsidP="009F32BF">
      <w:pPr>
        <w:jc w:val="both"/>
        <w:rPr>
          <w:rFonts w:eastAsia="Calibri" w:cs="Times New Roman"/>
          <w:color w:val="auto"/>
          <w:szCs w:val="24"/>
        </w:rPr>
      </w:pPr>
    </w:p>
    <w:p w14:paraId="7C07745B" w14:textId="44BD6D21" w:rsidR="009F32BF" w:rsidRDefault="007551BC" w:rsidP="009F32BF">
      <w:pPr>
        <w:jc w:val="both"/>
        <w:rPr>
          <w:rFonts w:eastAsia="Calibri" w:cs="Times New Roman"/>
          <w:color w:val="auto"/>
          <w:szCs w:val="24"/>
        </w:rPr>
      </w:pPr>
      <w:r>
        <w:rPr>
          <w:rFonts w:eastAsia="Calibri" w:cs="Times New Roman"/>
          <w:b/>
          <w:bCs/>
          <w:color w:val="auto"/>
          <w:szCs w:val="24"/>
        </w:rPr>
        <w:t>9</w:t>
      </w:r>
      <w:r w:rsidR="009F32BF" w:rsidRPr="002D7C3C">
        <w:rPr>
          <w:rFonts w:eastAsia="Calibri" w:cs="Times New Roman"/>
          <w:b/>
          <w:bCs/>
          <w:color w:val="auto"/>
          <w:szCs w:val="24"/>
        </w:rPr>
        <w:t>)</w:t>
      </w:r>
      <w:r w:rsidR="009F32BF" w:rsidRPr="00321FA6">
        <w:rPr>
          <w:rFonts w:eastAsia="Calibri" w:cs="Times New Roman"/>
          <w:color w:val="auto"/>
          <w:szCs w:val="24"/>
        </w:rPr>
        <w:t xml:space="preserve"> paragrahvi </w:t>
      </w:r>
      <w:r w:rsidR="002D7C3C">
        <w:rPr>
          <w:rFonts w:eastAsia="Calibri" w:cs="Times New Roman"/>
          <w:color w:val="auto"/>
          <w:szCs w:val="24"/>
        </w:rPr>
        <w:t xml:space="preserve">24 lõikest 1 </w:t>
      </w:r>
      <w:bookmarkStart w:id="21" w:name="_Hlk211860547"/>
      <w:r w:rsidR="002D7C3C">
        <w:rPr>
          <w:rFonts w:eastAsia="Calibri" w:cs="Times New Roman"/>
          <w:color w:val="auto"/>
          <w:szCs w:val="24"/>
        </w:rPr>
        <w:t xml:space="preserve">jäetakse välja </w:t>
      </w:r>
      <w:r w:rsidR="00237333">
        <w:rPr>
          <w:rFonts w:eastAsia="Calibri" w:cs="Times New Roman"/>
          <w:color w:val="auto"/>
          <w:szCs w:val="24"/>
        </w:rPr>
        <w:t xml:space="preserve">sõnad </w:t>
      </w:r>
      <w:r w:rsidR="002D7C3C">
        <w:rPr>
          <w:rFonts w:eastAsia="Calibri" w:cs="Times New Roman"/>
          <w:color w:val="auto"/>
          <w:szCs w:val="24"/>
        </w:rPr>
        <w:t>„</w:t>
      </w:r>
      <w:r w:rsidR="002D7C3C" w:rsidRPr="002D7C3C">
        <w:rPr>
          <w:rFonts w:eastAsia="Calibri" w:cs="Times New Roman"/>
          <w:color w:val="auto"/>
          <w:szCs w:val="24"/>
        </w:rPr>
        <w:t>või Eesti välisesindusele, kui isik elab püsivalt välisriigis</w:t>
      </w:r>
      <w:r w:rsidR="002D7C3C">
        <w:rPr>
          <w:rFonts w:eastAsia="Calibri" w:cs="Times New Roman"/>
          <w:color w:val="auto"/>
          <w:szCs w:val="24"/>
        </w:rPr>
        <w:t>“</w:t>
      </w:r>
      <w:bookmarkEnd w:id="21"/>
      <w:r w:rsidR="002D7C3C">
        <w:rPr>
          <w:rFonts w:eastAsia="Calibri" w:cs="Times New Roman"/>
          <w:color w:val="auto"/>
          <w:szCs w:val="24"/>
        </w:rPr>
        <w:t>;</w:t>
      </w:r>
    </w:p>
    <w:p w14:paraId="3BC42E24" w14:textId="77777777" w:rsidR="009F32BF" w:rsidRPr="00321FA6" w:rsidRDefault="009F32BF" w:rsidP="009F32BF">
      <w:pPr>
        <w:jc w:val="both"/>
        <w:rPr>
          <w:rFonts w:eastAsia="Calibri" w:cs="Times New Roman"/>
          <w:color w:val="auto"/>
          <w:szCs w:val="24"/>
        </w:rPr>
      </w:pPr>
    </w:p>
    <w:p w14:paraId="379BB0F9" w14:textId="318A623C" w:rsidR="009F32BF" w:rsidRDefault="007551BC" w:rsidP="009F32BF">
      <w:pPr>
        <w:jc w:val="both"/>
        <w:rPr>
          <w:rFonts w:eastAsia="Calibri" w:cs="Times New Roman"/>
          <w:color w:val="auto"/>
          <w:szCs w:val="24"/>
        </w:rPr>
      </w:pPr>
      <w:r>
        <w:rPr>
          <w:rFonts w:eastAsia="Calibri" w:cs="Times New Roman"/>
          <w:b/>
          <w:bCs/>
          <w:color w:val="auto"/>
          <w:szCs w:val="24"/>
        </w:rPr>
        <w:t>10</w:t>
      </w:r>
      <w:r w:rsidR="009F32BF" w:rsidRPr="002D7C3C">
        <w:rPr>
          <w:rFonts w:eastAsia="Calibri" w:cs="Times New Roman"/>
          <w:b/>
          <w:bCs/>
          <w:color w:val="auto"/>
          <w:szCs w:val="24"/>
        </w:rPr>
        <w:t>)</w:t>
      </w:r>
      <w:r w:rsidR="009F32BF" w:rsidRPr="00321FA6">
        <w:rPr>
          <w:rFonts w:eastAsia="Calibri" w:cs="Times New Roman"/>
          <w:b/>
          <w:bCs/>
          <w:color w:val="auto"/>
          <w:szCs w:val="24"/>
        </w:rPr>
        <w:t xml:space="preserve"> </w:t>
      </w:r>
      <w:r w:rsidR="009F32BF" w:rsidRPr="00321FA6">
        <w:rPr>
          <w:rFonts w:eastAsia="Calibri" w:cs="Times New Roman"/>
          <w:color w:val="auto"/>
          <w:szCs w:val="24"/>
        </w:rPr>
        <w:t xml:space="preserve">paragrahvi </w:t>
      </w:r>
      <w:bookmarkStart w:id="22" w:name="_Hlk144148513"/>
      <w:bookmarkStart w:id="23" w:name="_Hlk211860985"/>
      <w:r w:rsidR="002D7C3C">
        <w:rPr>
          <w:rFonts w:eastAsia="Calibri" w:cs="Times New Roman"/>
          <w:color w:val="auto"/>
          <w:szCs w:val="24"/>
        </w:rPr>
        <w:t>28</w:t>
      </w:r>
      <w:bookmarkEnd w:id="22"/>
      <w:r w:rsidR="009F32BF" w:rsidRPr="00321FA6">
        <w:rPr>
          <w:rFonts w:eastAsia="Calibri" w:cs="Times New Roman"/>
          <w:color w:val="auto"/>
          <w:szCs w:val="24"/>
        </w:rPr>
        <w:t xml:space="preserve"> lõi</w:t>
      </w:r>
      <w:r w:rsidR="002D7C3C">
        <w:rPr>
          <w:rFonts w:eastAsia="Calibri" w:cs="Times New Roman"/>
          <w:color w:val="auto"/>
          <w:szCs w:val="24"/>
        </w:rPr>
        <w:t>ke 1 punkt 5 ja lõige 4</w:t>
      </w:r>
      <w:bookmarkEnd w:id="23"/>
      <w:r w:rsidR="002D7C3C">
        <w:rPr>
          <w:rFonts w:eastAsia="Calibri" w:cs="Times New Roman"/>
          <w:color w:val="auto"/>
          <w:szCs w:val="24"/>
        </w:rPr>
        <w:t xml:space="preserve"> tunnistatakse kehtetuks;</w:t>
      </w:r>
      <w:bookmarkStart w:id="24" w:name="_Hlk154566582"/>
      <w:bookmarkStart w:id="25" w:name="_Hlk154566794"/>
      <w:bookmarkStart w:id="26" w:name="_Hlk144132514"/>
    </w:p>
    <w:p w14:paraId="35751445" w14:textId="77777777" w:rsidR="00F14380" w:rsidRDefault="00F14380" w:rsidP="009F32BF">
      <w:pPr>
        <w:jc w:val="both"/>
        <w:rPr>
          <w:rFonts w:eastAsia="Calibri" w:cs="Times New Roman"/>
          <w:color w:val="auto"/>
          <w:szCs w:val="24"/>
        </w:rPr>
      </w:pPr>
    </w:p>
    <w:p w14:paraId="75C8B18A" w14:textId="5D9AB069" w:rsidR="00F14380" w:rsidRPr="00321FA6" w:rsidRDefault="0056765B" w:rsidP="009F32BF">
      <w:pPr>
        <w:jc w:val="both"/>
        <w:rPr>
          <w:rFonts w:eastAsia="Calibri" w:cs="Times New Roman"/>
          <w:szCs w:val="24"/>
          <w:shd w:val="clear" w:color="auto" w:fill="FFFFFF"/>
        </w:rPr>
      </w:pPr>
      <w:r>
        <w:rPr>
          <w:rFonts w:eastAsia="Calibri" w:cs="Times New Roman"/>
          <w:b/>
          <w:bCs/>
          <w:color w:val="auto"/>
          <w:szCs w:val="24"/>
        </w:rPr>
        <w:t>1</w:t>
      </w:r>
      <w:r w:rsidR="007551BC">
        <w:rPr>
          <w:rFonts w:eastAsia="Calibri" w:cs="Times New Roman"/>
          <w:b/>
          <w:bCs/>
          <w:color w:val="auto"/>
          <w:szCs w:val="24"/>
        </w:rPr>
        <w:t>1</w:t>
      </w:r>
      <w:r w:rsidR="00F14380">
        <w:rPr>
          <w:rFonts w:eastAsia="Calibri" w:cs="Times New Roman"/>
          <w:color w:val="auto"/>
          <w:szCs w:val="24"/>
        </w:rPr>
        <w:t xml:space="preserve">) paragrahvi </w:t>
      </w:r>
      <w:commentRangeStart w:id="27"/>
      <w:r w:rsidR="00F14380">
        <w:rPr>
          <w:rFonts w:eastAsia="Calibri" w:cs="Times New Roman"/>
          <w:color w:val="auto"/>
          <w:szCs w:val="24"/>
        </w:rPr>
        <w:t>29 lõiget 1 täiendatakse</w:t>
      </w:r>
      <w:r w:rsidR="004C2D1D">
        <w:rPr>
          <w:rFonts w:eastAsia="Calibri" w:cs="Times New Roman"/>
          <w:color w:val="auto"/>
          <w:szCs w:val="24"/>
        </w:rPr>
        <w:t xml:space="preserve"> </w:t>
      </w:r>
      <w:commentRangeEnd w:id="27"/>
      <w:r w:rsidR="00A8008E">
        <w:rPr>
          <w:rStyle w:val="Kommentaariviide"/>
        </w:rPr>
        <w:commentReference w:id="27"/>
      </w:r>
      <w:r w:rsidR="004C2D1D">
        <w:rPr>
          <w:rFonts w:eastAsia="Calibri" w:cs="Times New Roman"/>
          <w:color w:val="auto"/>
          <w:szCs w:val="24"/>
        </w:rPr>
        <w:t xml:space="preserve">pärast sõna „kasuks“ sõnadega </w:t>
      </w:r>
      <w:r w:rsidR="00F14380">
        <w:rPr>
          <w:rFonts w:eastAsia="Calibri" w:cs="Times New Roman"/>
          <w:color w:val="auto"/>
          <w:szCs w:val="24"/>
        </w:rPr>
        <w:t xml:space="preserve">„või kui isik on </w:t>
      </w:r>
      <w:r w:rsidR="00F14380" w:rsidRPr="00F14380">
        <w:rPr>
          <w:rFonts w:eastAsia="Calibri" w:cs="Times New Roman"/>
          <w:color w:val="auto"/>
          <w:szCs w:val="24"/>
        </w:rPr>
        <w:t>mõne muu riigi kodakondsuses, kuid ei ole vabastatud Eesti kodakondsusest</w:t>
      </w:r>
      <w:r w:rsidR="00F14380">
        <w:rPr>
          <w:rFonts w:eastAsia="Calibri" w:cs="Times New Roman"/>
          <w:color w:val="auto"/>
          <w:szCs w:val="24"/>
        </w:rPr>
        <w:t>“;</w:t>
      </w:r>
    </w:p>
    <w:bookmarkEnd w:id="24"/>
    <w:bookmarkEnd w:id="25"/>
    <w:p w14:paraId="6AE11B1E" w14:textId="77777777" w:rsidR="009F32BF" w:rsidRDefault="009F32BF" w:rsidP="009F32BF">
      <w:pPr>
        <w:jc w:val="both"/>
        <w:rPr>
          <w:rFonts w:eastAsia="Calibri" w:cs="Times New Roman"/>
          <w:color w:val="auto"/>
          <w:szCs w:val="24"/>
        </w:rPr>
      </w:pPr>
    </w:p>
    <w:p w14:paraId="49A6A37E" w14:textId="3963D4B0" w:rsidR="007129B9" w:rsidRPr="007129B9" w:rsidRDefault="007129B9" w:rsidP="007129B9">
      <w:pPr>
        <w:jc w:val="both"/>
        <w:rPr>
          <w:rFonts w:eastAsia="Calibri" w:cs="Times New Roman"/>
          <w:color w:val="auto"/>
          <w:szCs w:val="24"/>
        </w:rPr>
      </w:pPr>
      <w:r w:rsidRPr="007129B9">
        <w:rPr>
          <w:rFonts w:eastAsia="Calibri" w:cs="Times New Roman"/>
          <w:b/>
          <w:bCs/>
          <w:color w:val="auto"/>
          <w:szCs w:val="24"/>
        </w:rPr>
        <w:t>1</w:t>
      </w:r>
      <w:r w:rsidR="007551BC">
        <w:rPr>
          <w:rFonts w:eastAsia="Calibri" w:cs="Times New Roman"/>
          <w:b/>
          <w:bCs/>
          <w:color w:val="auto"/>
          <w:szCs w:val="24"/>
        </w:rPr>
        <w:t>2</w:t>
      </w:r>
      <w:r w:rsidRPr="007129B9">
        <w:rPr>
          <w:rFonts w:eastAsia="Calibri" w:cs="Times New Roman"/>
          <w:b/>
          <w:bCs/>
          <w:color w:val="auto"/>
          <w:szCs w:val="24"/>
        </w:rPr>
        <w:t>)</w:t>
      </w:r>
      <w:r w:rsidRPr="007129B9">
        <w:rPr>
          <w:rFonts w:eastAsia="Calibri" w:cs="Times New Roman"/>
          <w:color w:val="auto"/>
          <w:szCs w:val="24"/>
        </w:rPr>
        <w:t xml:space="preserve"> paragrahvi 29 täiendatakse lõikega 3 järgmises sõnastuses:</w:t>
      </w:r>
    </w:p>
    <w:p w14:paraId="18DAF311" w14:textId="77777777" w:rsidR="007129B9" w:rsidRPr="007129B9" w:rsidRDefault="007129B9" w:rsidP="007129B9">
      <w:pPr>
        <w:jc w:val="both"/>
        <w:rPr>
          <w:rFonts w:eastAsia="Calibri" w:cs="Times New Roman"/>
          <w:color w:val="auto"/>
          <w:szCs w:val="24"/>
        </w:rPr>
      </w:pPr>
    </w:p>
    <w:p w14:paraId="6740A109" w14:textId="61A8F3F5" w:rsidR="007129B9" w:rsidRPr="007551BC" w:rsidRDefault="00A131F9" w:rsidP="00A131F9">
      <w:pPr>
        <w:jc w:val="both"/>
        <w:rPr>
          <w:rFonts w:eastAsia="Calibri" w:cs="Times New Roman"/>
          <w:color w:val="auto"/>
          <w:szCs w:val="24"/>
        </w:rPr>
      </w:pPr>
      <w:r w:rsidRPr="00A131F9">
        <w:rPr>
          <w:rFonts w:eastAsia="Calibri" w:cs="Times New Roman"/>
          <w:color w:val="auto"/>
          <w:szCs w:val="24"/>
        </w:rPr>
        <w:t xml:space="preserve">„(3) Käesoleva paragrahvi lõiget 1 ei kohaldata, kui Eesti kodakondsuse kaotanuks lugemise menetluse käigus selgub, et isik ei ole sünniga omandatud muu riigi kodakondsust vormistanud. Kui isik vormistab sünniga omandatud muu riigi kodakondsuse hiljem, loetakse ta käesoleva </w:t>
      </w:r>
      <w:r w:rsidRPr="007551BC">
        <w:rPr>
          <w:rFonts w:eastAsia="Calibri" w:cs="Times New Roman"/>
          <w:color w:val="auto"/>
          <w:szCs w:val="24"/>
        </w:rPr>
        <w:t>paragrahvi lõike 1 alusel Eesti kodakondsuse kaotanuks.“;</w:t>
      </w:r>
    </w:p>
    <w:p w14:paraId="22ACFE6A" w14:textId="77777777" w:rsidR="00A131F9" w:rsidRPr="007551BC" w:rsidRDefault="00A131F9" w:rsidP="00A131F9">
      <w:pPr>
        <w:jc w:val="both"/>
        <w:rPr>
          <w:rFonts w:eastAsia="Calibri" w:cs="Times New Roman"/>
          <w:color w:val="auto"/>
          <w:szCs w:val="24"/>
        </w:rPr>
      </w:pPr>
    </w:p>
    <w:p w14:paraId="7784E287" w14:textId="2E2695E2" w:rsidR="002D7C3C" w:rsidRPr="007551BC" w:rsidRDefault="00F14380" w:rsidP="009F32BF">
      <w:pPr>
        <w:jc w:val="both"/>
        <w:rPr>
          <w:rFonts w:eastAsia="Calibri" w:cs="Times New Roman"/>
          <w:color w:val="auto"/>
          <w:szCs w:val="24"/>
        </w:rPr>
      </w:pPr>
      <w:r w:rsidRPr="007551BC">
        <w:rPr>
          <w:rFonts w:eastAsia="Calibri" w:cs="Times New Roman"/>
          <w:b/>
          <w:bCs/>
          <w:color w:val="auto"/>
          <w:szCs w:val="24"/>
        </w:rPr>
        <w:t>1</w:t>
      </w:r>
      <w:r w:rsidR="007551BC">
        <w:rPr>
          <w:rFonts w:eastAsia="Calibri" w:cs="Times New Roman"/>
          <w:b/>
          <w:bCs/>
          <w:color w:val="auto"/>
          <w:szCs w:val="24"/>
        </w:rPr>
        <w:t>3</w:t>
      </w:r>
      <w:r w:rsidR="004C2D1D" w:rsidRPr="007551BC">
        <w:rPr>
          <w:rFonts w:eastAsia="Calibri" w:cs="Times New Roman"/>
          <w:b/>
          <w:bCs/>
          <w:color w:val="auto"/>
          <w:szCs w:val="24"/>
        </w:rPr>
        <w:t>)</w:t>
      </w:r>
      <w:r w:rsidR="009F32BF" w:rsidRPr="007551BC">
        <w:rPr>
          <w:rFonts w:eastAsia="Calibri" w:cs="Times New Roman"/>
          <w:color w:val="auto"/>
          <w:szCs w:val="24"/>
        </w:rPr>
        <w:t xml:space="preserve"> </w:t>
      </w:r>
      <w:bookmarkStart w:id="28" w:name="_Hlk209600735"/>
      <w:r w:rsidR="002D7C3C" w:rsidRPr="007551BC">
        <w:rPr>
          <w:rFonts w:eastAsia="Calibri" w:cs="Times New Roman"/>
          <w:color w:val="auto"/>
          <w:szCs w:val="24"/>
        </w:rPr>
        <w:t xml:space="preserve">seadust täiendatakse </w:t>
      </w:r>
      <w:bookmarkStart w:id="29" w:name="_Hlk211861380"/>
      <w:r w:rsidR="002D7C3C" w:rsidRPr="007551BC">
        <w:rPr>
          <w:rFonts w:eastAsia="Calibri" w:cs="Times New Roman"/>
          <w:color w:val="auto"/>
          <w:szCs w:val="24"/>
        </w:rPr>
        <w:t>§-ga 36</w:t>
      </w:r>
      <w:r w:rsidR="002D7C3C" w:rsidRPr="007551BC">
        <w:rPr>
          <w:rFonts w:eastAsia="Calibri" w:cs="Times New Roman"/>
          <w:color w:val="auto"/>
          <w:szCs w:val="24"/>
          <w:vertAlign w:val="superscript"/>
        </w:rPr>
        <w:t>6</w:t>
      </w:r>
      <w:bookmarkEnd w:id="29"/>
      <w:r w:rsidR="002D7C3C" w:rsidRPr="007551BC">
        <w:rPr>
          <w:rFonts w:eastAsia="Calibri" w:cs="Times New Roman"/>
          <w:color w:val="auto"/>
          <w:szCs w:val="24"/>
        </w:rPr>
        <w:t xml:space="preserve"> järgmises sõnastuses:</w:t>
      </w:r>
    </w:p>
    <w:p w14:paraId="763F5670" w14:textId="77777777" w:rsidR="002D7C3C" w:rsidRPr="007551BC" w:rsidRDefault="002D7C3C" w:rsidP="002D7C3C">
      <w:pPr>
        <w:jc w:val="both"/>
        <w:rPr>
          <w:rFonts w:eastAsia="Calibri" w:cs="Times New Roman"/>
          <w:color w:val="auto"/>
          <w:szCs w:val="24"/>
        </w:rPr>
      </w:pPr>
    </w:p>
    <w:bookmarkEnd w:id="28"/>
    <w:p w14:paraId="1DB17894" w14:textId="331DEEC0" w:rsidR="002D7C3C" w:rsidRPr="00BE27E3" w:rsidRDefault="002D7C3C" w:rsidP="002D7C3C">
      <w:pPr>
        <w:jc w:val="both"/>
        <w:rPr>
          <w:rFonts w:eastAsia="Times New Roman" w:cs="Times New Roman"/>
          <w:b/>
          <w:bCs/>
          <w:color w:val="auto"/>
          <w:kern w:val="0"/>
          <w:szCs w:val="24"/>
          <w:lang w:eastAsia="et-EE"/>
          <w14:ligatures w14:val="none"/>
        </w:rPr>
      </w:pPr>
      <w:r w:rsidRPr="00BE27E3">
        <w:rPr>
          <w:rFonts w:eastAsia="Times New Roman" w:cs="Times New Roman"/>
          <w:color w:val="auto"/>
          <w:kern w:val="0"/>
          <w:szCs w:val="24"/>
          <w:lang w:eastAsia="et-EE"/>
          <w14:ligatures w14:val="none"/>
        </w:rPr>
        <w:t>„</w:t>
      </w:r>
      <w:r w:rsidRPr="00BE27E3">
        <w:rPr>
          <w:rFonts w:eastAsia="Times New Roman" w:cs="Times New Roman"/>
          <w:b/>
          <w:bCs/>
          <w:color w:val="auto"/>
          <w:kern w:val="0"/>
          <w:szCs w:val="24"/>
          <w:lang w:eastAsia="et-EE"/>
          <w14:ligatures w14:val="none"/>
        </w:rPr>
        <w:t>§ 36</w:t>
      </w:r>
      <w:r w:rsidRPr="00BE27E3">
        <w:rPr>
          <w:rFonts w:eastAsia="Times New Roman" w:cs="Times New Roman"/>
          <w:b/>
          <w:bCs/>
          <w:color w:val="auto"/>
          <w:kern w:val="0"/>
          <w:szCs w:val="24"/>
          <w:vertAlign w:val="superscript"/>
          <w:lang w:eastAsia="et-EE"/>
          <w14:ligatures w14:val="none"/>
        </w:rPr>
        <w:t>6</w:t>
      </w:r>
      <w:r w:rsidRPr="00BE27E3">
        <w:rPr>
          <w:rFonts w:eastAsia="Times New Roman" w:cs="Times New Roman"/>
          <w:b/>
          <w:bCs/>
          <w:color w:val="auto"/>
          <w:kern w:val="0"/>
          <w:szCs w:val="24"/>
          <w:lang w:eastAsia="et-EE"/>
          <w14:ligatures w14:val="none"/>
        </w:rPr>
        <w:t>.</w:t>
      </w:r>
      <w:r w:rsidRPr="00BE27E3">
        <w:rPr>
          <w:rFonts w:eastAsia="Times New Roman" w:cs="Times New Roman"/>
          <w:color w:val="auto"/>
          <w:kern w:val="0"/>
          <w:szCs w:val="24"/>
          <w:lang w:eastAsia="et-EE"/>
          <w14:ligatures w14:val="none"/>
        </w:rPr>
        <w:t xml:space="preserve"> </w:t>
      </w:r>
      <w:bookmarkStart w:id="30" w:name="_Hlk211861639"/>
      <w:r w:rsidRPr="00BE27E3">
        <w:rPr>
          <w:rFonts w:eastAsia="Times New Roman" w:cs="Times New Roman"/>
          <w:b/>
          <w:bCs/>
          <w:color w:val="auto"/>
          <w:kern w:val="0"/>
          <w:szCs w:val="24"/>
          <w:lang w:eastAsia="et-EE"/>
          <w14:ligatures w14:val="none"/>
        </w:rPr>
        <w:t>Enne 2027. aasta 1. jaanuari sündinud alaealise</w:t>
      </w:r>
      <w:r w:rsidR="002D0F67" w:rsidRPr="00BE27E3">
        <w:rPr>
          <w:rFonts w:eastAsia="Times New Roman" w:cs="Times New Roman"/>
          <w:b/>
          <w:bCs/>
          <w:color w:val="auto"/>
          <w:kern w:val="0"/>
          <w:szCs w:val="24"/>
          <w:lang w:eastAsia="et-EE"/>
          <w14:ligatures w14:val="none"/>
        </w:rPr>
        <w:t>le</w:t>
      </w:r>
      <w:r w:rsidRPr="00BE27E3">
        <w:rPr>
          <w:rFonts w:eastAsia="Times New Roman" w:cs="Times New Roman"/>
          <w:b/>
          <w:bCs/>
          <w:color w:val="auto"/>
          <w:kern w:val="0"/>
          <w:szCs w:val="24"/>
          <w:lang w:eastAsia="et-EE"/>
          <w14:ligatures w14:val="none"/>
        </w:rPr>
        <w:t xml:space="preserve"> Eesti kodakondsuse saamine</w:t>
      </w:r>
      <w:bookmarkEnd w:id="30"/>
    </w:p>
    <w:p w14:paraId="0529B836" w14:textId="77777777" w:rsidR="002D7C3C" w:rsidRPr="007551BC" w:rsidRDefault="002D7C3C" w:rsidP="002D7C3C">
      <w:pPr>
        <w:rPr>
          <w:rFonts w:eastAsia="Times New Roman" w:cs="Times New Roman"/>
          <w:color w:val="auto"/>
          <w:kern w:val="0"/>
          <w:szCs w:val="24"/>
          <w:lang w:eastAsia="et-EE"/>
          <w14:ligatures w14:val="none"/>
        </w:rPr>
      </w:pPr>
    </w:p>
    <w:p w14:paraId="40BDCE28" w14:textId="775B9C02" w:rsidR="009D473A" w:rsidRPr="007551BC" w:rsidRDefault="002D7C3C" w:rsidP="002D7C3C">
      <w:pPr>
        <w:jc w:val="both"/>
        <w:rPr>
          <w:rFonts w:eastAsia="Times New Roman" w:cs="Times New Roman"/>
          <w:color w:val="auto"/>
          <w:kern w:val="0"/>
          <w:szCs w:val="24"/>
          <w:lang w:eastAsia="et-EE"/>
          <w14:ligatures w14:val="none"/>
        </w:rPr>
      </w:pPr>
      <w:r w:rsidRPr="007551BC">
        <w:rPr>
          <w:rFonts w:eastAsia="Times New Roman" w:cs="Times New Roman"/>
          <w:color w:val="auto"/>
          <w:kern w:val="0"/>
          <w:szCs w:val="24"/>
          <w:lang w:eastAsia="et-EE"/>
          <w14:ligatures w14:val="none"/>
        </w:rPr>
        <w:t xml:space="preserve">(1) </w:t>
      </w:r>
      <w:commentRangeStart w:id="31"/>
      <w:ins w:id="32" w:author="Inge Mehide - JUSTDIGI" w:date="2026-01-23T10:08:00Z" w16du:dateUtc="2026-01-23T08:08:00Z">
        <w:r w:rsidR="00487B6A">
          <w:rPr>
            <w:rFonts w:eastAsia="Times New Roman" w:cs="Times New Roman"/>
            <w:color w:val="auto"/>
            <w:kern w:val="0"/>
            <w:szCs w:val="24"/>
            <w:lang w:eastAsia="et-EE"/>
            <w14:ligatures w14:val="none"/>
          </w:rPr>
          <w:t xml:space="preserve">Enne 2027. aasta 1. jaanuari </w:t>
        </w:r>
        <w:r w:rsidR="004F0076">
          <w:rPr>
            <w:rFonts w:eastAsia="Times New Roman" w:cs="Times New Roman"/>
            <w:color w:val="auto"/>
            <w:kern w:val="0"/>
            <w:szCs w:val="24"/>
            <w:lang w:eastAsia="et-EE"/>
            <w14:ligatures w14:val="none"/>
          </w:rPr>
          <w:t xml:space="preserve">sündinud </w:t>
        </w:r>
      </w:ins>
      <w:commentRangeEnd w:id="31"/>
      <w:ins w:id="33" w:author="Inge Mehide - JUSTDIGI" w:date="2026-01-23T10:10:00Z" w16du:dateUtc="2026-01-23T08:10:00Z">
        <w:r w:rsidR="00E26CA4">
          <w:rPr>
            <w:rStyle w:val="Kommentaariviide"/>
            <w:rFonts w:eastAsia="Times New Roman" w:cs="Times New Roman"/>
            <w:color w:val="auto"/>
            <w:kern w:val="0"/>
            <w:sz w:val="24"/>
            <w:szCs w:val="24"/>
            <w:lang w:eastAsia="et-EE"/>
            <w14:ligatures w14:val="none"/>
          </w:rPr>
          <w:commentReference w:id="31"/>
        </w:r>
      </w:ins>
      <w:ins w:id="34" w:author="Inge Mehide - JUSTDIGI" w:date="2026-01-23T10:08:00Z" w16du:dateUtc="2026-01-23T08:08:00Z">
        <w:r w:rsidR="004F0076">
          <w:rPr>
            <w:rFonts w:eastAsia="Times New Roman" w:cs="Times New Roman"/>
            <w:color w:val="auto"/>
            <w:kern w:val="0"/>
            <w:szCs w:val="24"/>
            <w:lang w:eastAsia="et-EE"/>
            <w14:ligatures w14:val="none"/>
          </w:rPr>
          <w:t>a</w:t>
        </w:r>
      </w:ins>
      <w:del w:id="35" w:author="Inge Mehide - JUSTDIGI" w:date="2026-01-23T10:08:00Z" w16du:dateUtc="2026-01-23T08:08:00Z">
        <w:r w:rsidRPr="007551BC" w:rsidDel="004F0076">
          <w:rPr>
            <w:rFonts w:eastAsia="Times New Roman" w:cs="Times New Roman"/>
            <w:color w:val="auto"/>
            <w:kern w:val="0"/>
            <w:szCs w:val="24"/>
            <w:lang w:eastAsia="et-EE"/>
            <w14:ligatures w14:val="none"/>
          </w:rPr>
          <w:delText>A</w:delText>
        </w:r>
      </w:del>
      <w:r w:rsidRPr="007551BC">
        <w:rPr>
          <w:rFonts w:eastAsia="Times New Roman" w:cs="Times New Roman"/>
          <w:color w:val="auto"/>
          <w:kern w:val="0"/>
          <w:szCs w:val="24"/>
          <w:lang w:eastAsia="et-EE"/>
          <w14:ligatures w14:val="none"/>
        </w:rPr>
        <w:t xml:space="preserve">lla 15-aastane alaealine, kes on sündinud Eestis või kes </w:t>
      </w:r>
      <w:r w:rsidRPr="00FB0D50">
        <w:rPr>
          <w:rFonts w:eastAsia="Times New Roman" w:cs="Times New Roman"/>
          <w:color w:val="auto"/>
          <w:kern w:val="0"/>
          <w:szCs w:val="24"/>
          <w:lang w:eastAsia="et-EE"/>
          <w14:ligatures w14:val="none"/>
        </w:rPr>
        <w:t>asus</w:t>
      </w:r>
      <w:r w:rsidRPr="007551BC">
        <w:rPr>
          <w:rFonts w:eastAsia="Times New Roman" w:cs="Times New Roman"/>
          <w:color w:val="auto"/>
          <w:kern w:val="0"/>
          <w:szCs w:val="24"/>
          <w:lang w:eastAsia="et-EE"/>
          <w14:ligatures w14:val="none"/>
        </w:rPr>
        <w:t xml:space="preserve"> kohe pärast sündi koos vanema või vanematega püsivalt Eestisse elama, saab Eesti kodakondsuse naturalisatsiooni korras 2027. aasta 1. jaanuarist arvates, kui:</w:t>
      </w:r>
    </w:p>
    <w:p w14:paraId="6D0EBD6D" w14:textId="4CBD7F21" w:rsidR="009D473A" w:rsidRPr="007551BC" w:rsidRDefault="002D7C3C" w:rsidP="002D7C3C">
      <w:pPr>
        <w:jc w:val="both"/>
        <w:rPr>
          <w:rFonts w:eastAsia="Times New Roman" w:cs="Times New Roman"/>
          <w:color w:val="auto"/>
          <w:kern w:val="0"/>
          <w:szCs w:val="24"/>
          <w:lang w:eastAsia="et-EE"/>
          <w14:ligatures w14:val="none"/>
        </w:rPr>
      </w:pPr>
      <w:r w:rsidRPr="007551BC">
        <w:rPr>
          <w:rFonts w:eastAsia="Times New Roman" w:cs="Times New Roman"/>
          <w:color w:val="auto"/>
          <w:kern w:val="0"/>
          <w:szCs w:val="24"/>
          <w:lang w:eastAsia="et-EE"/>
          <w14:ligatures w14:val="none"/>
        </w:rPr>
        <w:t xml:space="preserve">1) vähemalt </w:t>
      </w:r>
      <w:ins w:id="36" w:author="Inge Mehide - JUSTDIGI" w:date="2026-01-22T10:59:00Z" w16du:dateUtc="2026-01-22T08:59:00Z">
        <w:r w:rsidR="003E5056">
          <w:rPr>
            <w:rFonts w:eastAsia="Times New Roman" w:cs="Times New Roman"/>
            <w:color w:val="auto"/>
            <w:kern w:val="0"/>
            <w:szCs w:val="24"/>
            <w:lang w:eastAsia="et-EE"/>
            <w14:ligatures w14:val="none"/>
          </w:rPr>
          <w:t xml:space="preserve">üks </w:t>
        </w:r>
      </w:ins>
      <w:r w:rsidRPr="007551BC">
        <w:rPr>
          <w:rFonts w:eastAsia="Times New Roman" w:cs="Times New Roman"/>
          <w:color w:val="auto"/>
          <w:kern w:val="0"/>
          <w:szCs w:val="24"/>
          <w:lang w:eastAsia="et-EE"/>
          <w14:ligatures w14:val="none"/>
        </w:rPr>
        <w:t xml:space="preserve">tema </w:t>
      </w:r>
      <w:del w:id="37" w:author="Inge Mehide - JUSTDIGI" w:date="2026-01-22T10:59:00Z" w16du:dateUtc="2026-01-22T08:59:00Z">
        <w:r w:rsidRPr="007551BC" w:rsidDel="003E5056">
          <w:rPr>
            <w:rFonts w:eastAsia="Times New Roman" w:cs="Times New Roman"/>
            <w:color w:val="auto"/>
            <w:kern w:val="0"/>
            <w:szCs w:val="24"/>
            <w:lang w:eastAsia="et-EE"/>
            <w14:ligatures w14:val="none"/>
          </w:rPr>
          <w:delText xml:space="preserve">üks </w:delText>
        </w:r>
      </w:del>
      <w:r w:rsidRPr="007551BC">
        <w:rPr>
          <w:rFonts w:eastAsia="Times New Roman" w:cs="Times New Roman"/>
          <w:color w:val="auto"/>
          <w:kern w:val="0"/>
          <w:szCs w:val="24"/>
          <w:lang w:eastAsia="et-EE"/>
          <w14:ligatures w14:val="none"/>
        </w:rPr>
        <w:t>vanematest või last üksi kasvatav vanem, keda ükski riik ei pea kehtivate seaduste alusel oma kodanikuks, on elanud Eestis seaduslikult vähemalt viis aastat;</w:t>
      </w:r>
    </w:p>
    <w:p w14:paraId="3C6B968A" w14:textId="6985EA7E" w:rsidR="002D7C3C" w:rsidRPr="007551BC" w:rsidRDefault="002D7C3C" w:rsidP="002D7C3C">
      <w:pPr>
        <w:jc w:val="both"/>
        <w:rPr>
          <w:rFonts w:eastAsia="Times New Roman" w:cs="Times New Roman"/>
          <w:color w:val="auto"/>
          <w:kern w:val="0"/>
          <w:szCs w:val="24"/>
          <w:lang w:eastAsia="et-EE"/>
          <w14:ligatures w14:val="none"/>
        </w:rPr>
      </w:pPr>
      <w:r w:rsidRPr="007551BC">
        <w:rPr>
          <w:rFonts w:eastAsia="Times New Roman" w:cs="Times New Roman"/>
          <w:color w:val="auto"/>
          <w:kern w:val="0"/>
          <w:szCs w:val="24"/>
          <w:lang w:eastAsia="et-EE"/>
          <w14:ligatures w14:val="none"/>
        </w:rPr>
        <w:t>2) alla 15-aastane alaealine elab püsivalt Eestis.</w:t>
      </w:r>
    </w:p>
    <w:p w14:paraId="2419D224" w14:textId="77777777" w:rsidR="009D473A" w:rsidRPr="007551BC" w:rsidRDefault="009D473A" w:rsidP="002D7C3C">
      <w:pPr>
        <w:rPr>
          <w:rFonts w:eastAsia="Times New Roman" w:cs="Times New Roman"/>
          <w:color w:val="auto"/>
          <w:kern w:val="0"/>
          <w:szCs w:val="24"/>
          <w:lang w:eastAsia="et-EE"/>
          <w14:ligatures w14:val="none"/>
        </w:rPr>
      </w:pPr>
    </w:p>
    <w:p w14:paraId="067AFEA2" w14:textId="57612E18" w:rsidR="002D7C3C" w:rsidRPr="002D7C3C" w:rsidRDefault="002D7C3C" w:rsidP="009D473A">
      <w:pPr>
        <w:jc w:val="both"/>
        <w:rPr>
          <w:rFonts w:eastAsia="Times New Roman" w:cs="Times New Roman"/>
          <w:color w:val="auto"/>
          <w:kern w:val="0"/>
          <w:szCs w:val="24"/>
          <w:lang w:eastAsia="et-EE"/>
          <w14:ligatures w14:val="none"/>
        </w:rPr>
      </w:pPr>
      <w:r w:rsidRPr="007551BC">
        <w:rPr>
          <w:rFonts w:eastAsia="Times New Roman" w:cs="Times New Roman"/>
          <w:color w:val="auto"/>
          <w:kern w:val="0"/>
          <w:szCs w:val="24"/>
          <w:lang w:eastAsia="et-EE"/>
          <w14:ligatures w14:val="none"/>
        </w:rPr>
        <w:t xml:space="preserve">(2) Käesoleva paragrahvi </w:t>
      </w:r>
      <w:r w:rsidR="009D473A" w:rsidRPr="007551BC">
        <w:rPr>
          <w:rFonts w:eastAsia="Times New Roman" w:cs="Times New Roman"/>
          <w:color w:val="auto"/>
          <w:kern w:val="0"/>
          <w:szCs w:val="24"/>
          <w:lang w:eastAsia="et-EE"/>
          <w14:ligatures w14:val="none"/>
        </w:rPr>
        <w:t>lõikes 1</w:t>
      </w:r>
      <w:r w:rsidRPr="007551BC">
        <w:rPr>
          <w:rFonts w:eastAsia="Times New Roman" w:cs="Times New Roman"/>
          <w:color w:val="auto"/>
          <w:kern w:val="0"/>
          <w:szCs w:val="24"/>
          <w:lang w:eastAsia="et-EE"/>
          <w14:ligatures w14:val="none"/>
        </w:rPr>
        <w:t xml:space="preserve"> nimetatud alaealine ei saa Eesti kodakondsust käesoleva</w:t>
      </w:r>
      <w:r w:rsidRPr="002D7C3C">
        <w:rPr>
          <w:rFonts w:eastAsia="Times New Roman" w:cs="Times New Roman"/>
          <w:color w:val="auto"/>
          <w:kern w:val="0"/>
          <w:szCs w:val="24"/>
          <w:lang w:eastAsia="et-EE"/>
          <w14:ligatures w14:val="none"/>
        </w:rPr>
        <w:t xml:space="preserve"> paragrahvi </w:t>
      </w:r>
      <w:r w:rsidR="009D473A">
        <w:rPr>
          <w:rFonts w:eastAsia="Times New Roman" w:cs="Times New Roman"/>
          <w:color w:val="auto"/>
          <w:kern w:val="0"/>
          <w:szCs w:val="24"/>
          <w:lang w:eastAsia="et-EE"/>
          <w14:ligatures w14:val="none"/>
        </w:rPr>
        <w:t xml:space="preserve">lõikes 1 sätestatud </w:t>
      </w:r>
      <w:r w:rsidRPr="002D7C3C">
        <w:rPr>
          <w:rFonts w:eastAsia="Times New Roman" w:cs="Times New Roman"/>
          <w:color w:val="auto"/>
          <w:kern w:val="0"/>
          <w:szCs w:val="24"/>
          <w:lang w:eastAsia="et-EE"/>
          <w14:ligatures w14:val="none"/>
        </w:rPr>
        <w:t xml:space="preserve">tingimuste täitmise korral, kui tema vanemad või last üksi kasvatav vanem esitab </w:t>
      </w:r>
      <w:r w:rsidR="009D473A">
        <w:rPr>
          <w:rFonts w:eastAsia="Times New Roman" w:cs="Times New Roman"/>
          <w:color w:val="auto"/>
          <w:kern w:val="0"/>
          <w:szCs w:val="24"/>
          <w:lang w:eastAsia="et-EE"/>
          <w14:ligatures w14:val="none"/>
        </w:rPr>
        <w:t xml:space="preserve">Vabariigi Valitsuse </w:t>
      </w:r>
      <w:r w:rsidRPr="002D7C3C">
        <w:rPr>
          <w:rFonts w:eastAsia="Times New Roman" w:cs="Times New Roman"/>
          <w:color w:val="auto"/>
          <w:kern w:val="0"/>
          <w:szCs w:val="24"/>
          <w:lang w:eastAsia="et-EE"/>
          <w14:ligatures w14:val="none"/>
        </w:rPr>
        <w:t>volitatud valitsusasutusele taotluse lapse Eesti kodakondsusest loobumiseks enne 2028. aasta 1. jaanuari.</w:t>
      </w:r>
    </w:p>
    <w:p w14:paraId="7EDB8F81" w14:textId="77777777" w:rsidR="009D473A" w:rsidRDefault="009D473A" w:rsidP="002D7C3C">
      <w:pPr>
        <w:jc w:val="both"/>
        <w:rPr>
          <w:rFonts w:eastAsia="Times New Roman" w:cs="Times New Roman"/>
          <w:color w:val="auto"/>
          <w:kern w:val="0"/>
          <w:szCs w:val="24"/>
          <w:lang w:eastAsia="et-EE"/>
          <w14:ligatures w14:val="none"/>
        </w:rPr>
      </w:pPr>
    </w:p>
    <w:p w14:paraId="79D6667F" w14:textId="433B0955" w:rsidR="002D0F67" w:rsidRDefault="002D7C3C" w:rsidP="002D7C3C">
      <w:pPr>
        <w:jc w:val="both"/>
        <w:rPr>
          <w:rFonts w:eastAsia="Times New Roman" w:cs="Times New Roman"/>
          <w:color w:val="auto"/>
          <w:kern w:val="0"/>
          <w:szCs w:val="24"/>
          <w:lang w:eastAsia="et-EE"/>
          <w14:ligatures w14:val="none"/>
        </w:rPr>
      </w:pPr>
      <w:r w:rsidRPr="002D7C3C">
        <w:rPr>
          <w:rFonts w:eastAsia="Times New Roman" w:cs="Times New Roman"/>
          <w:color w:val="auto"/>
          <w:kern w:val="0"/>
          <w:szCs w:val="24"/>
          <w:lang w:eastAsia="et-EE"/>
          <w14:ligatures w14:val="none"/>
        </w:rPr>
        <w:t xml:space="preserve">(3) Käesoleva paragrahvi </w:t>
      </w:r>
      <w:r w:rsidR="009D473A">
        <w:rPr>
          <w:rFonts w:eastAsia="Times New Roman" w:cs="Times New Roman"/>
          <w:color w:val="auto"/>
          <w:kern w:val="0"/>
          <w:szCs w:val="24"/>
          <w:lang w:eastAsia="et-EE"/>
          <w14:ligatures w14:val="none"/>
        </w:rPr>
        <w:t xml:space="preserve">lõike 1 </w:t>
      </w:r>
      <w:r w:rsidRPr="002D7C3C">
        <w:rPr>
          <w:rFonts w:eastAsia="Times New Roman" w:cs="Times New Roman"/>
          <w:color w:val="auto"/>
          <w:kern w:val="0"/>
          <w:szCs w:val="24"/>
          <w:lang w:eastAsia="et-EE"/>
          <w14:ligatures w14:val="none"/>
        </w:rPr>
        <w:t>punktis 1 sätestatud määratlus isikutest, keda ükski riik ei pea kehtivate seaduste alusel oma kodanikuks, hõlmab ka isikuid, kes olid enne 1991. aasta 20. augustit NSV Liidu kodanikud ja keda ükski muu riik ei ole pidanud kehtivate seaduste alusel oma kodanikuks.</w:t>
      </w:r>
      <w:r w:rsidR="007551BC">
        <w:rPr>
          <w:rFonts w:eastAsia="Times New Roman" w:cs="Times New Roman"/>
          <w:color w:val="auto"/>
          <w:kern w:val="0"/>
          <w:szCs w:val="24"/>
          <w:lang w:eastAsia="et-EE"/>
          <w14:ligatures w14:val="none"/>
        </w:rPr>
        <w:t>“.</w:t>
      </w:r>
    </w:p>
    <w:p w14:paraId="2FCE8DF5" w14:textId="77777777" w:rsidR="00BE27E3" w:rsidRDefault="00BE27E3" w:rsidP="002D7C3C">
      <w:pPr>
        <w:jc w:val="both"/>
        <w:rPr>
          <w:rFonts w:eastAsia="Times New Roman" w:cs="Times New Roman"/>
          <w:color w:val="auto"/>
          <w:kern w:val="0"/>
          <w:szCs w:val="24"/>
          <w:lang w:eastAsia="et-EE"/>
          <w14:ligatures w14:val="none"/>
        </w:rPr>
      </w:pPr>
    </w:p>
    <w:bookmarkEnd w:id="26"/>
    <w:p w14:paraId="46404E2B" w14:textId="409D8C75" w:rsidR="009C1761" w:rsidRPr="007E0D3D" w:rsidRDefault="007E0D3D" w:rsidP="002D7C3C">
      <w:pPr>
        <w:jc w:val="both"/>
        <w:rPr>
          <w:rFonts w:eastAsia="Calibri" w:cs="Times New Roman"/>
          <w:b/>
          <w:bCs/>
          <w:color w:val="auto"/>
          <w:szCs w:val="24"/>
        </w:rPr>
      </w:pPr>
      <w:r w:rsidRPr="007E0D3D">
        <w:rPr>
          <w:rFonts w:eastAsia="Calibri" w:cs="Times New Roman"/>
          <w:b/>
          <w:bCs/>
          <w:color w:val="auto"/>
          <w:szCs w:val="24"/>
        </w:rPr>
        <w:t>§ 2. Euroopa Liidu kodaniku seaduse muutmine</w:t>
      </w:r>
    </w:p>
    <w:p w14:paraId="50D57E32" w14:textId="77777777" w:rsidR="007E0D3D" w:rsidRDefault="007E0D3D" w:rsidP="002D7C3C">
      <w:pPr>
        <w:jc w:val="both"/>
        <w:rPr>
          <w:rFonts w:eastAsia="Calibri" w:cs="Times New Roman"/>
          <w:color w:val="auto"/>
          <w:szCs w:val="24"/>
        </w:rPr>
      </w:pPr>
    </w:p>
    <w:p w14:paraId="08A70419" w14:textId="22C4CB55" w:rsidR="002F381B" w:rsidRDefault="002F381B" w:rsidP="002D7C3C">
      <w:pPr>
        <w:jc w:val="both"/>
        <w:rPr>
          <w:rFonts w:eastAsia="Calibri" w:cs="Times New Roman"/>
          <w:color w:val="auto"/>
          <w:szCs w:val="24"/>
        </w:rPr>
      </w:pPr>
      <w:r>
        <w:rPr>
          <w:rFonts w:eastAsia="Calibri" w:cs="Times New Roman"/>
          <w:color w:val="auto"/>
          <w:szCs w:val="24"/>
        </w:rPr>
        <w:t>Euroopa Liidu kodaniku seaduses tehakse järgmised muudatused:</w:t>
      </w:r>
    </w:p>
    <w:p w14:paraId="2B77512C" w14:textId="77777777" w:rsidR="002F381B" w:rsidRDefault="002F381B" w:rsidP="002D7C3C">
      <w:pPr>
        <w:jc w:val="both"/>
        <w:rPr>
          <w:rFonts w:eastAsia="Calibri" w:cs="Times New Roman"/>
          <w:color w:val="auto"/>
          <w:szCs w:val="24"/>
        </w:rPr>
      </w:pPr>
    </w:p>
    <w:p w14:paraId="1C68E2DA" w14:textId="221BD455" w:rsidR="009C1761" w:rsidRDefault="00C2241B" w:rsidP="002D7C3C">
      <w:pPr>
        <w:jc w:val="both"/>
        <w:rPr>
          <w:rFonts w:eastAsia="Calibri" w:cs="Times New Roman"/>
          <w:color w:val="auto"/>
          <w:szCs w:val="24"/>
        </w:rPr>
      </w:pPr>
      <w:r w:rsidRPr="00C2241B">
        <w:rPr>
          <w:rFonts w:eastAsia="Calibri" w:cs="Times New Roman"/>
          <w:b/>
          <w:bCs/>
          <w:color w:val="auto"/>
          <w:szCs w:val="24"/>
        </w:rPr>
        <w:t>1)</w:t>
      </w:r>
      <w:r>
        <w:rPr>
          <w:rFonts w:eastAsia="Calibri" w:cs="Times New Roman"/>
          <w:color w:val="auto"/>
          <w:szCs w:val="24"/>
        </w:rPr>
        <w:t xml:space="preserve"> paragrahv</w:t>
      </w:r>
      <w:r w:rsidR="002F381B">
        <w:rPr>
          <w:rFonts w:eastAsia="Calibri" w:cs="Times New Roman"/>
          <w:color w:val="auto"/>
          <w:szCs w:val="24"/>
        </w:rPr>
        <w:t>i</w:t>
      </w:r>
      <w:r>
        <w:rPr>
          <w:rFonts w:eastAsia="Calibri" w:cs="Times New Roman"/>
          <w:color w:val="auto"/>
          <w:szCs w:val="24"/>
        </w:rPr>
        <w:t xml:space="preserve"> 19 lõige 1 </w:t>
      </w:r>
      <w:r w:rsidR="004C2D1D">
        <w:rPr>
          <w:rFonts w:eastAsia="Calibri" w:cs="Times New Roman"/>
          <w:color w:val="auto"/>
          <w:szCs w:val="24"/>
        </w:rPr>
        <w:t xml:space="preserve">muudetakse ja </w:t>
      </w:r>
      <w:r>
        <w:rPr>
          <w:rFonts w:eastAsia="Calibri" w:cs="Times New Roman"/>
          <w:color w:val="auto"/>
          <w:szCs w:val="24"/>
        </w:rPr>
        <w:t>sõnastatakse järgmiselt:</w:t>
      </w:r>
    </w:p>
    <w:p w14:paraId="61198230" w14:textId="77777777" w:rsidR="00C2241B" w:rsidRDefault="00C2241B" w:rsidP="002D7C3C">
      <w:pPr>
        <w:jc w:val="both"/>
        <w:rPr>
          <w:rFonts w:eastAsia="Calibri" w:cs="Times New Roman"/>
          <w:color w:val="auto"/>
          <w:szCs w:val="24"/>
        </w:rPr>
      </w:pPr>
    </w:p>
    <w:p w14:paraId="74716137" w14:textId="55475DAB" w:rsidR="00C2241B" w:rsidRDefault="00C2241B" w:rsidP="002D7C3C">
      <w:pPr>
        <w:jc w:val="both"/>
        <w:rPr>
          <w:rFonts w:eastAsia="Calibri" w:cs="Times New Roman"/>
          <w:color w:val="auto"/>
          <w:szCs w:val="24"/>
        </w:rPr>
      </w:pPr>
      <w:r>
        <w:rPr>
          <w:rFonts w:eastAsia="Calibri" w:cs="Times New Roman"/>
          <w:color w:val="auto"/>
          <w:szCs w:val="24"/>
        </w:rPr>
        <w:t>„(1) Perekonnaliikmele antakse tähtajaline elamisõigus viieks aastaks.“;</w:t>
      </w:r>
    </w:p>
    <w:p w14:paraId="4FA6CC1B" w14:textId="77777777" w:rsidR="00C2241B" w:rsidRDefault="00C2241B" w:rsidP="002D7C3C">
      <w:pPr>
        <w:jc w:val="both"/>
        <w:rPr>
          <w:rFonts w:eastAsia="Calibri" w:cs="Times New Roman"/>
          <w:color w:val="auto"/>
          <w:szCs w:val="24"/>
        </w:rPr>
      </w:pPr>
    </w:p>
    <w:p w14:paraId="24ABA0D1" w14:textId="599B7315" w:rsidR="00C2241B" w:rsidRDefault="00C2241B" w:rsidP="002D7C3C">
      <w:pPr>
        <w:jc w:val="both"/>
        <w:rPr>
          <w:rFonts w:eastAsia="Calibri" w:cs="Times New Roman"/>
          <w:color w:val="auto"/>
          <w:szCs w:val="24"/>
        </w:rPr>
      </w:pPr>
      <w:r w:rsidRPr="00C2241B">
        <w:rPr>
          <w:rFonts w:eastAsia="Calibri" w:cs="Times New Roman"/>
          <w:b/>
          <w:bCs/>
          <w:color w:val="auto"/>
          <w:szCs w:val="24"/>
        </w:rPr>
        <w:t>2)</w:t>
      </w:r>
      <w:r>
        <w:rPr>
          <w:rFonts w:eastAsia="Calibri" w:cs="Times New Roman"/>
          <w:color w:val="auto"/>
          <w:szCs w:val="24"/>
        </w:rPr>
        <w:t xml:space="preserve"> paragrahv</w:t>
      </w:r>
      <w:r w:rsidR="00BF0F32">
        <w:rPr>
          <w:rFonts w:eastAsia="Calibri" w:cs="Times New Roman"/>
          <w:color w:val="auto"/>
          <w:szCs w:val="24"/>
        </w:rPr>
        <w:t>i</w:t>
      </w:r>
      <w:r>
        <w:rPr>
          <w:rFonts w:eastAsia="Calibri" w:cs="Times New Roman"/>
          <w:color w:val="auto"/>
          <w:szCs w:val="24"/>
        </w:rPr>
        <w:t xml:space="preserve"> 45 lõige 1 muudetakse </w:t>
      </w:r>
      <w:r w:rsidR="00BA6069">
        <w:rPr>
          <w:rFonts w:eastAsia="Calibri" w:cs="Times New Roman"/>
          <w:color w:val="auto"/>
          <w:szCs w:val="24"/>
        </w:rPr>
        <w:t xml:space="preserve">ja </w:t>
      </w:r>
      <w:r>
        <w:rPr>
          <w:rFonts w:eastAsia="Calibri" w:cs="Times New Roman"/>
          <w:color w:val="auto"/>
          <w:szCs w:val="24"/>
        </w:rPr>
        <w:t>sõnastatakse järgmiselt:</w:t>
      </w:r>
    </w:p>
    <w:p w14:paraId="2F81C6B5" w14:textId="77777777" w:rsidR="00C2241B" w:rsidRDefault="00C2241B" w:rsidP="002D7C3C">
      <w:pPr>
        <w:jc w:val="both"/>
        <w:rPr>
          <w:rFonts w:eastAsia="Calibri" w:cs="Times New Roman"/>
          <w:color w:val="auto"/>
          <w:szCs w:val="24"/>
        </w:rPr>
      </w:pPr>
    </w:p>
    <w:p w14:paraId="0ECDD730" w14:textId="15A008DE" w:rsidR="00C2241B" w:rsidRDefault="00C2241B" w:rsidP="002D7C3C">
      <w:pPr>
        <w:jc w:val="both"/>
        <w:rPr>
          <w:rFonts w:eastAsia="Calibri" w:cs="Times New Roman"/>
          <w:color w:val="auto"/>
          <w:szCs w:val="24"/>
        </w:rPr>
      </w:pPr>
      <w:r>
        <w:rPr>
          <w:rFonts w:eastAsia="Calibri" w:cs="Times New Roman"/>
          <w:color w:val="auto"/>
          <w:szCs w:val="24"/>
        </w:rPr>
        <w:t>„(1)</w:t>
      </w:r>
      <w:r w:rsidRPr="00C2241B">
        <w:rPr>
          <w:rFonts w:eastAsia="Calibri" w:cs="Times New Roman"/>
          <w:color w:val="auto"/>
          <w:szCs w:val="24"/>
        </w:rPr>
        <w:t xml:space="preserve"> Perekonnaliikmel, kes on perekonnaliikme viibimisõiguse, viisa või tähtajalise elamisõiguse alusel Eestis elanud</w:t>
      </w:r>
      <w:r w:rsidR="004045A8">
        <w:rPr>
          <w:rFonts w:eastAsia="Calibri" w:cs="Times New Roman"/>
          <w:color w:val="auto"/>
          <w:szCs w:val="24"/>
        </w:rPr>
        <w:t xml:space="preserve"> vähemalt</w:t>
      </w:r>
      <w:r w:rsidRPr="00C2241B">
        <w:rPr>
          <w:rFonts w:eastAsia="Calibri" w:cs="Times New Roman"/>
          <w:color w:val="auto"/>
          <w:szCs w:val="24"/>
        </w:rPr>
        <w:t xml:space="preserve"> viis aastat järjest, on õigus alalisele elamisõigusele.</w:t>
      </w:r>
      <w:r>
        <w:rPr>
          <w:rFonts w:eastAsia="Calibri" w:cs="Times New Roman"/>
          <w:color w:val="auto"/>
          <w:szCs w:val="24"/>
        </w:rPr>
        <w:t>“.</w:t>
      </w:r>
    </w:p>
    <w:p w14:paraId="44797B83" w14:textId="77777777" w:rsidR="007E0D3D" w:rsidRDefault="007E0D3D" w:rsidP="002D7C3C">
      <w:pPr>
        <w:jc w:val="both"/>
        <w:rPr>
          <w:rFonts w:eastAsia="Calibri" w:cs="Times New Roman"/>
          <w:color w:val="auto"/>
          <w:szCs w:val="24"/>
        </w:rPr>
      </w:pPr>
    </w:p>
    <w:p w14:paraId="31EA17DA" w14:textId="7FB81DD3" w:rsidR="007E0D3D" w:rsidRPr="007E0D3D" w:rsidRDefault="007E0D3D" w:rsidP="007E0D3D">
      <w:pPr>
        <w:jc w:val="both"/>
        <w:rPr>
          <w:rFonts w:eastAsia="Calibri" w:cs="Times New Roman"/>
          <w:b/>
          <w:bCs/>
          <w:color w:val="auto"/>
          <w:szCs w:val="24"/>
        </w:rPr>
      </w:pPr>
      <w:r w:rsidRPr="007E0D3D">
        <w:rPr>
          <w:rFonts w:eastAsia="Calibri" w:cs="Times New Roman"/>
          <w:b/>
          <w:bCs/>
          <w:color w:val="auto"/>
          <w:szCs w:val="24"/>
        </w:rPr>
        <w:t xml:space="preserve">§ </w:t>
      </w:r>
      <w:r>
        <w:rPr>
          <w:rFonts w:eastAsia="Calibri" w:cs="Times New Roman"/>
          <w:b/>
          <w:bCs/>
          <w:color w:val="auto"/>
          <w:szCs w:val="24"/>
        </w:rPr>
        <w:t>3</w:t>
      </w:r>
      <w:r w:rsidRPr="007E0D3D">
        <w:rPr>
          <w:rFonts w:eastAsia="Calibri" w:cs="Times New Roman"/>
          <w:b/>
          <w:bCs/>
          <w:color w:val="auto"/>
          <w:szCs w:val="24"/>
        </w:rPr>
        <w:t>. Riigilõivuseaduse muutmine</w:t>
      </w:r>
    </w:p>
    <w:p w14:paraId="7CA1C608" w14:textId="77777777" w:rsidR="007E0D3D" w:rsidRPr="007E0D3D" w:rsidRDefault="007E0D3D" w:rsidP="007E0D3D">
      <w:pPr>
        <w:jc w:val="both"/>
        <w:rPr>
          <w:rFonts w:eastAsia="Calibri" w:cs="Times New Roman"/>
          <w:color w:val="auto"/>
          <w:szCs w:val="24"/>
        </w:rPr>
      </w:pPr>
    </w:p>
    <w:p w14:paraId="653717D1" w14:textId="77777777" w:rsidR="007E0D3D" w:rsidRPr="007E0D3D" w:rsidRDefault="007E0D3D" w:rsidP="007E0D3D">
      <w:pPr>
        <w:jc w:val="both"/>
        <w:rPr>
          <w:rFonts w:eastAsia="Calibri" w:cs="Times New Roman"/>
          <w:color w:val="auto"/>
          <w:szCs w:val="24"/>
        </w:rPr>
      </w:pPr>
      <w:r w:rsidRPr="007E0D3D">
        <w:rPr>
          <w:rFonts w:eastAsia="Calibri" w:cs="Times New Roman"/>
          <w:color w:val="auto"/>
          <w:szCs w:val="24"/>
        </w:rPr>
        <w:t>Riigilõivuseaduses tehakse järgmised muudatused:</w:t>
      </w:r>
    </w:p>
    <w:p w14:paraId="0D9990F5" w14:textId="77777777" w:rsidR="007E0D3D" w:rsidRPr="007E0D3D" w:rsidRDefault="007E0D3D" w:rsidP="007E0D3D">
      <w:pPr>
        <w:jc w:val="both"/>
        <w:rPr>
          <w:rFonts w:eastAsia="Calibri" w:cs="Times New Roman"/>
          <w:color w:val="auto"/>
          <w:szCs w:val="24"/>
        </w:rPr>
      </w:pPr>
    </w:p>
    <w:p w14:paraId="575ACD49" w14:textId="77777777" w:rsidR="007E0D3D" w:rsidRPr="007E0D3D" w:rsidRDefault="007E0D3D" w:rsidP="007E0D3D">
      <w:pPr>
        <w:jc w:val="both"/>
        <w:rPr>
          <w:rFonts w:eastAsia="Calibri" w:cs="Times New Roman"/>
          <w:color w:val="auto"/>
          <w:szCs w:val="24"/>
        </w:rPr>
      </w:pPr>
      <w:r w:rsidRPr="007E0D3D">
        <w:rPr>
          <w:rFonts w:eastAsia="Calibri" w:cs="Times New Roman"/>
          <w:b/>
          <w:bCs/>
          <w:color w:val="auto"/>
          <w:szCs w:val="24"/>
        </w:rPr>
        <w:t>1)</w:t>
      </w:r>
      <w:r w:rsidRPr="007E0D3D">
        <w:rPr>
          <w:rFonts w:eastAsia="Calibri" w:cs="Times New Roman"/>
          <w:color w:val="auto"/>
          <w:szCs w:val="24"/>
        </w:rPr>
        <w:t xml:space="preserve"> paragrahvi 35 lõikest 2 jäetakse välja sõnad „ning konsulaarametnikul“;</w:t>
      </w:r>
    </w:p>
    <w:p w14:paraId="518251E5" w14:textId="77777777" w:rsidR="007E0D3D" w:rsidRPr="007E0D3D" w:rsidRDefault="007E0D3D" w:rsidP="007E0D3D">
      <w:pPr>
        <w:jc w:val="both"/>
        <w:rPr>
          <w:rFonts w:eastAsia="Calibri" w:cs="Times New Roman"/>
          <w:color w:val="auto"/>
          <w:szCs w:val="24"/>
        </w:rPr>
      </w:pPr>
    </w:p>
    <w:p w14:paraId="0F8C9902" w14:textId="04E24F6A" w:rsidR="007E0D3D" w:rsidRDefault="007E0D3D" w:rsidP="007E0D3D">
      <w:pPr>
        <w:jc w:val="both"/>
        <w:rPr>
          <w:rFonts w:eastAsia="Calibri" w:cs="Times New Roman"/>
          <w:color w:val="auto"/>
          <w:szCs w:val="24"/>
        </w:rPr>
      </w:pPr>
      <w:r w:rsidRPr="007E0D3D">
        <w:rPr>
          <w:rFonts w:eastAsia="Calibri" w:cs="Times New Roman"/>
          <w:b/>
          <w:bCs/>
          <w:color w:val="auto"/>
          <w:szCs w:val="24"/>
        </w:rPr>
        <w:t>2)</w:t>
      </w:r>
      <w:r w:rsidRPr="007E0D3D">
        <w:rPr>
          <w:rFonts w:eastAsia="Calibri" w:cs="Times New Roman"/>
          <w:color w:val="auto"/>
          <w:szCs w:val="24"/>
        </w:rPr>
        <w:t xml:space="preserve"> paragrahvi 270 lõikest 2 jäetakse välja tekstiosa „ja välisesinduses 180 eurot“</w:t>
      </w:r>
      <w:r w:rsidR="003B452E">
        <w:rPr>
          <w:rFonts w:eastAsia="Calibri" w:cs="Times New Roman"/>
          <w:color w:val="auto"/>
          <w:szCs w:val="24"/>
        </w:rPr>
        <w:t>;</w:t>
      </w:r>
    </w:p>
    <w:p w14:paraId="0F50C96A" w14:textId="77777777" w:rsidR="004C2D1D" w:rsidRPr="00237333" w:rsidRDefault="004C2D1D" w:rsidP="007E0D3D">
      <w:pPr>
        <w:jc w:val="both"/>
        <w:rPr>
          <w:rFonts w:eastAsia="Calibri" w:cs="Times New Roman"/>
          <w:color w:val="auto"/>
          <w:szCs w:val="24"/>
        </w:rPr>
      </w:pPr>
    </w:p>
    <w:p w14:paraId="4F31391E" w14:textId="0105B86E" w:rsidR="003B452E" w:rsidRDefault="003B452E" w:rsidP="007E0D3D">
      <w:pPr>
        <w:jc w:val="both"/>
        <w:rPr>
          <w:rFonts w:eastAsia="Calibri" w:cs="Times New Roman"/>
          <w:color w:val="auto"/>
          <w:szCs w:val="24"/>
        </w:rPr>
      </w:pPr>
      <w:r w:rsidRPr="003B452E">
        <w:rPr>
          <w:rFonts w:eastAsia="Calibri" w:cs="Times New Roman"/>
          <w:b/>
          <w:bCs/>
          <w:color w:val="auto"/>
          <w:szCs w:val="24"/>
        </w:rPr>
        <w:t>3)</w:t>
      </w:r>
      <w:r>
        <w:rPr>
          <w:rFonts w:eastAsia="Calibri" w:cs="Times New Roman"/>
          <w:color w:val="auto"/>
          <w:szCs w:val="24"/>
        </w:rPr>
        <w:t xml:space="preserve"> paragrahvi 271 lõi</w:t>
      </w:r>
      <w:r w:rsidR="00566C66">
        <w:rPr>
          <w:rFonts w:eastAsia="Calibri" w:cs="Times New Roman"/>
          <w:color w:val="auto"/>
          <w:szCs w:val="24"/>
        </w:rPr>
        <w:t xml:space="preserve">getes </w:t>
      </w:r>
      <w:r>
        <w:rPr>
          <w:rFonts w:eastAsia="Calibri" w:cs="Times New Roman"/>
          <w:color w:val="auto"/>
          <w:szCs w:val="24"/>
        </w:rPr>
        <w:t>2</w:t>
      </w:r>
      <w:r w:rsidR="00566C66">
        <w:rPr>
          <w:rFonts w:eastAsia="Calibri" w:cs="Times New Roman"/>
          <w:color w:val="auto"/>
          <w:szCs w:val="24"/>
        </w:rPr>
        <w:t xml:space="preserve"> ja 3</w:t>
      </w:r>
      <w:r>
        <w:rPr>
          <w:rFonts w:eastAsia="Calibri" w:cs="Times New Roman"/>
          <w:color w:val="auto"/>
          <w:szCs w:val="24"/>
        </w:rPr>
        <w:t xml:space="preserve"> asendatakse arv „115“ arvuga „45“</w:t>
      </w:r>
      <w:r w:rsidR="00566C66">
        <w:rPr>
          <w:rFonts w:eastAsia="Calibri" w:cs="Times New Roman"/>
          <w:color w:val="auto"/>
          <w:szCs w:val="24"/>
        </w:rPr>
        <w:t>;</w:t>
      </w:r>
    </w:p>
    <w:p w14:paraId="499017DC" w14:textId="77777777" w:rsidR="003B452E" w:rsidRDefault="003B452E" w:rsidP="007E0D3D">
      <w:pPr>
        <w:jc w:val="both"/>
        <w:rPr>
          <w:rFonts w:eastAsia="Calibri" w:cs="Times New Roman"/>
          <w:color w:val="auto"/>
          <w:szCs w:val="24"/>
        </w:rPr>
      </w:pPr>
    </w:p>
    <w:p w14:paraId="7A2DDB0E" w14:textId="61E732F9" w:rsidR="003B452E" w:rsidRPr="007E0D3D" w:rsidRDefault="003B452E" w:rsidP="007E0D3D">
      <w:pPr>
        <w:jc w:val="both"/>
        <w:rPr>
          <w:rFonts w:eastAsia="Calibri" w:cs="Times New Roman"/>
          <w:color w:val="auto"/>
          <w:szCs w:val="24"/>
        </w:rPr>
      </w:pPr>
      <w:r w:rsidRPr="003B452E">
        <w:rPr>
          <w:rFonts w:eastAsia="Calibri" w:cs="Times New Roman"/>
          <w:b/>
          <w:bCs/>
          <w:color w:val="auto"/>
          <w:szCs w:val="24"/>
        </w:rPr>
        <w:t>4)</w:t>
      </w:r>
      <w:r>
        <w:rPr>
          <w:rFonts w:eastAsia="Calibri" w:cs="Times New Roman"/>
          <w:color w:val="auto"/>
          <w:szCs w:val="24"/>
        </w:rPr>
        <w:t xml:space="preserve"> paragrahvi 271 lõikes </w:t>
      </w:r>
      <w:r w:rsidR="00566C66">
        <w:rPr>
          <w:rFonts w:eastAsia="Calibri" w:cs="Times New Roman"/>
          <w:color w:val="auto"/>
          <w:szCs w:val="24"/>
        </w:rPr>
        <w:t>2</w:t>
      </w:r>
      <w:r>
        <w:rPr>
          <w:rFonts w:eastAsia="Calibri" w:cs="Times New Roman"/>
          <w:color w:val="auto"/>
          <w:szCs w:val="24"/>
        </w:rPr>
        <w:t xml:space="preserve"> asendatakse arv „</w:t>
      </w:r>
      <w:r w:rsidR="00566C66">
        <w:rPr>
          <w:rFonts w:eastAsia="Calibri" w:cs="Times New Roman"/>
          <w:color w:val="auto"/>
          <w:szCs w:val="24"/>
        </w:rPr>
        <w:t>145</w:t>
      </w:r>
      <w:r>
        <w:rPr>
          <w:rFonts w:eastAsia="Calibri" w:cs="Times New Roman"/>
          <w:color w:val="auto"/>
          <w:szCs w:val="24"/>
        </w:rPr>
        <w:t>“ arvuga „</w:t>
      </w:r>
      <w:r w:rsidR="00566C66">
        <w:rPr>
          <w:rFonts w:eastAsia="Calibri" w:cs="Times New Roman"/>
          <w:color w:val="auto"/>
          <w:szCs w:val="24"/>
        </w:rPr>
        <w:t>7</w:t>
      </w:r>
      <w:r>
        <w:rPr>
          <w:rFonts w:eastAsia="Calibri" w:cs="Times New Roman"/>
          <w:color w:val="auto"/>
          <w:szCs w:val="24"/>
        </w:rPr>
        <w:t>5“.</w:t>
      </w:r>
    </w:p>
    <w:p w14:paraId="43C9FEE9" w14:textId="77777777" w:rsidR="009C1761" w:rsidRPr="009D473A" w:rsidRDefault="009C1761" w:rsidP="002D7C3C">
      <w:pPr>
        <w:jc w:val="both"/>
        <w:rPr>
          <w:rFonts w:eastAsia="Calibri" w:cs="Times New Roman"/>
          <w:color w:val="auto"/>
          <w:szCs w:val="24"/>
        </w:rPr>
      </w:pPr>
    </w:p>
    <w:bookmarkEnd w:id="20"/>
    <w:p w14:paraId="41DBC64C" w14:textId="5B6FC956" w:rsidR="009F32BF" w:rsidRPr="00321FA6" w:rsidRDefault="009F32BF" w:rsidP="009F32BF">
      <w:pPr>
        <w:rPr>
          <w:rFonts w:eastAsia="Calibri" w:cs="Times New Roman"/>
          <w:b/>
          <w:bCs/>
          <w:color w:val="auto"/>
          <w:szCs w:val="24"/>
        </w:rPr>
      </w:pPr>
      <w:r w:rsidRPr="00321FA6">
        <w:rPr>
          <w:rFonts w:eastAsia="Calibri" w:cs="Times New Roman"/>
          <w:b/>
          <w:bCs/>
          <w:color w:val="auto"/>
          <w:szCs w:val="24"/>
        </w:rPr>
        <w:t xml:space="preserve">§ </w:t>
      </w:r>
      <w:r w:rsidR="009C1761">
        <w:rPr>
          <w:rFonts w:eastAsia="Calibri" w:cs="Times New Roman"/>
          <w:b/>
          <w:bCs/>
          <w:color w:val="auto"/>
          <w:szCs w:val="24"/>
        </w:rPr>
        <w:t>4</w:t>
      </w:r>
      <w:r w:rsidRPr="00321FA6">
        <w:rPr>
          <w:rFonts w:eastAsia="Calibri" w:cs="Times New Roman"/>
          <w:b/>
          <w:bCs/>
          <w:color w:val="auto"/>
          <w:szCs w:val="24"/>
        </w:rPr>
        <w:t xml:space="preserve">. </w:t>
      </w:r>
      <w:bookmarkStart w:id="38" w:name="_Hlk146616809"/>
      <w:r>
        <w:rPr>
          <w:rFonts w:eastAsia="Calibri" w:cs="Times New Roman"/>
          <w:b/>
          <w:bCs/>
          <w:color w:val="auto"/>
          <w:szCs w:val="24"/>
        </w:rPr>
        <w:t>Seaduse jõustumine</w:t>
      </w:r>
      <w:bookmarkEnd w:id="38"/>
    </w:p>
    <w:p w14:paraId="2753260E" w14:textId="77777777" w:rsidR="009F32BF" w:rsidRPr="00321FA6" w:rsidRDefault="009F32BF" w:rsidP="009F32BF">
      <w:pPr>
        <w:rPr>
          <w:rFonts w:eastAsia="Calibri" w:cs="Times New Roman"/>
          <w:color w:val="auto"/>
          <w:szCs w:val="24"/>
        </w:rPr>
      </w:pPr>
    </w:p>
    <w:p w14:paraId="3BE7B5C3" w14:textId="30941EC1" w:rsidR="009F32BF" w:rsidRPr="00321FA6" w:rsidRDefault="009F32BF" w:rsidP="009F32BF">
      <w:pPr>
        <w:rPr>
          <w:rFonts w:eastAsia="Calibri" w:cs="Times New Roman"/>
          <w:color w:val="auto"/>
          <w:szCs w:val="24"/>
        </w:rPr>
      </w:pPr>
      <w:r>
        <w:rPr>
          <w:rFonts w:eastAsia="Calibri" w:cs="Times New Roman"/>
          <w:color w:val="auto"/>
          <w:szCs w:val="24"/>
        </w:rPr>
        <w:t>Käesolev seadus jõustub 202</w:t>
      </w:r>
      <w:r w:rsidR="009D473A">
        <w:rPr>
          <w:rFonts w:eastAsia="Calibri" w:cs="Times New Roman"/>
          <w:color w:val="auto"/>
          <w:szCs w:val="24"/>
        </w:rPr>
        <w:t>7</w:t>
      </w:r>
      <w:r>
        <w:rPr>
          <w:rFonts w:eastAsia="Calibri" w:cs="Times New Roman"/>
          <w:color w:val="auto"/>
          <w:szCs w:val="24"/>
        </w:rPr>
        <w:t>. aasta 1. jaanuaril.</w:t>
      </w:r>
    </w:p>
    <w:p w14:paraId="4334C90A" w14:textId="77777777" w:rsidR="009F32BF" w:rsidRPr="003B4A79" w:rsidRDefault="009F32BF" w:rsidP="009F32BF">
      <w:pPr>
        <w:jc w:val="both"/>
        <w:rPr>
          <w:rFonts w:eastAsia="Calibri" w:cs="Times New Roman"/>
          <w:color w:val="auto"/>
          <w:szCs w:val="24"/>
        </w:rPr>
      </w:pPr>
    </w:p>
    <w:p w14:paraId="37AAD135" w14:textId="77777777" w:rsidR="009F32BF" w:rsidRDefault="009F32BF" w:rsidP="009F32BF">
      <w:pPr>
        <w:jc w:val="both"/>
        <w:rPr>
          <w:rFonts w:eastAsia="Calibri" w:cs="Times New Roman"/>
          <w:color w:val="auto"/>
          <w:szCs w:val="24"/>
        </w:rPr>
      </w:pPr>
    </w:p>
    <w:p w14:paraId="2F28AB5B" w14:textId="77777777" w:rsidR="009F32BF" w:rsidRDefault="009F32BF" w:rsidP="009F32BF">
      <w:pPr>
        <w:jc w:val="both"/>
        <w:rPr>
          <w:rFonts w:eastAsia="Calibri" w:cs="Times New Roman"/>
          <w:color w:val="auto"/>
          <w:szCs w:val="24"/>
        </w:rPr>
      </w:pPr>
    </w:p>
    <w:p w14:paraId="46429860" w14:textId="77777777" w:rsidR="009F32BF" w:rsidRPr="00417655" w:rsidRDefault="009F32BF" w:rsidP="009F32BF">
      <w:pPr>
        <w:keepNext/>
        <w:suppressAutoHyphens/>
        <w:ind w:hanging="11"/>
        <w:jc w:val="both"/>
        <w:rPr>
          <w:rFonts w:eastAsia="Times New Roman" w:cs="Times New Roman"/>
          <w:color w:val="000000"/>
          <w:szCs w:val="24"/>
          <w:lang w:eastAsia="et-EE"/>
        </w:rPr>
      </w:pPr>
      <w:r w:rsidRPr="00417655">
        <w:rPr>
          <w:rFonts w:eastAsia="Times New Roman" w:cs="Times New Roman"/>
          <w:color w:val="000000"/>
          <w:szCs w:val="24"/>
          <w:lang w:eastAsia="et-EE"/>
        </w:rPr>
        <w:t xml:space="preserve">Lauri </w:t>
      </w:r>
      <w:proofErr w:type="spellStart"/>
      <w:r w:rsidRPr="00417655">
        <w:rPr>
          <w:rFonts w:eastAsia="Times New Roman" w:cs="Times New Roman"/>
          <w:color w:val="000000"/>
          <w:szCs w:val="24"/>
          <w:lang w:eastAsia="et-EE"/>
        </w:rPr>
        <w:t>Hussar</w:t>
      </w:r>
      <w:proofErr w:type="spellEnd"/>
    </w:p>
    <w:p w14:paraId="03DC7E4F" w14:textId="77777777" w:rsidR="009F32BF" w:rsidRPr="00417655" w:rsidRDefault="009F32BF" w:rsidP="009F32BF">
      <w:pPr>
        <w:widowControl w:val="0"/>
        <w:suppressAutoHyphens/>
        <w:autoSpaceDN w:val="0"/>
        <w:jc w:val="both"/>
        <w:textAlignment w:val="baseline"/>
        <w:rPr>
          <w:rFonts w:eastAsia="Arial Unicode MS" w:cs="Times New Roman"/>
          <w:kern w:val="3"/>
          <w:szCs w:val="24"/>
          <w:lang w:eastAsia="et-EE"/>
        </w:rPr>
      </w:pPr>
      <w:r w:rsidRPr="00417655">
        <w:rPr>
          <w:rFonts w:eastAsia="Arial Unicode MS" w:cs="Times New Roman"/>
          <w:kern w:val="3"/>
          <w:szCs w:val="24"/>
          <w:lang w:eastAsia="et-EE"/>
        </w:rPr>
        <w:t>Riigikogu esimees</w:t>
      </w:r>
    </w:p>
    <w:p w14:paraId="3CE65199" w14:textId="77777777" w:rsidR="009F32BF" w:rsidRPr="00417655" w:rsidRDefault="009F32BF" w:rsidP="009F32BF">
      <w:pPr>
        <w:widowControl w:val="0"/>
        <w:tabs>
          <w:tab w:val="left" w:pos="0"/>
        </w:tabs>
        <w:suppressAutoHyphens/>
        <w:autoSpaceDN w:val="0"/>
        <w:jc w:val="both"/>
        <w:textAlignment w:val="baseline"/>
        <w:rPr>
          <w:rFonts w:eastAsia="Arial Unicode MS" w:cs="Times New Roman"/>
          <w:kern w:val="3"/>
          <w:szCs w:val="24"/>
          <w:lang w:eastAsia="et-EE"/>
        </w:rPr>
      </w:pPr>
    </w:p>
    <w:p w14:paraId="6AD53D8F" w14:textId="699BE6F1" w:rsidR="009F32BF" w:rsidRPr="00417655" w:rsidRDefault="009F32BF" w:rsidP="009F32BF">
      <w:pPr>
        <w:jc w:val="both"/>
        <w:rPr>
          <w:rFonts w:eastAsia="Times New Roman" w:cs="Times New Roman"/>
          <w:szCs w:val="24"/>
        </w:rPr>
      </w:pPr>
      <w:r w:rsidRPr="00417655">
        <w:rPr>
          <w:rFonts w:eastAsia="Times New Roman" w:cs="Times New Roman"/>
          <w:szCs w:val="24"/>
        </w:rPr>
        <w:t xml:space="preserve">Tallinn, ……………… </w:t>
      </w:r>
      <w:r w:rsidRPr="0046324C">
        <w:rPr>
          <w:rFonts w:eastAsia="Times New Roman" w:cs="Times New Roman"/>
          <w:szCs w:val="24"/>
        </w:rPr>
        <w:t>202</w:t>
      </w:r>
      <w:r>
        <w:rPr>
          <w:rFonts w:eastAsia="Times New Roman" w:cs="Times New Roman"/>
          <w:szCs w:val="24"/>
        </w:rPr>
        <w:t>6</w:t>
      </w:r>
    </w:p>
    <w:p w14:paraId="11A79522" w14:textId="77777777" w:rsidR="009F32BF" w:rsidRPr="00417655" w:rsidRDefault="009F32BF" w:rsidP="009F32BF">
      <w:pPr>
        <w:jc w:val="both"/>
        <w:rPr>
          <w:rFonts w:eastAsia="Calibri" w:cs="Times New Roman"/>
        </w:rPr>
      </w:pPr>
    </w:p>
    <w:p w14:paraId="00D573D4" w14:textId="237AE11C" w:rsidR="008F4574" w:rsidRDefault="009F32BF" w:rsidP="00566C66">
      <w:pPr>
        <w:widowControl w:val="0"/>
        <w:pBdr>
          <w:top w:val="single" w:sz="4" w:space="1" w:color="auto"/>
        </w:pBdr>
        <w:suppressAutoHyphens/>
        <w:autoSpaceDN w:val="0"/>
        <w:jc w:val="both"/>
      </w:pPr>
      <w:r w:rsidRPr="00417655">
        <w:rPr>
          <w:rFonts w:eastAsia="Arial Unicode MS" w:cs="Times New Roman"/>
          <w:kern w:val="3"/>
          <w:szCs w:val="24"/>
          <w:lang w:eastAsia="et-EE"/>
        </w:rPr>
        <w:t xml:space="preserve">Algatab Vabariigi Valitsus ……………… </w:t>
      </w:r>
      <w:r w:rsidRPr="0046324C">
        <w:rPr>
          <w:rFonts w:eastAsia="Arial Unicode MS" w:cs="Times New Roman"/>
          <w:kern w:val="3"/>
          <w:szCs w:val="24"/>
          <w:lang w:eastAsia="et-EE"/>
        </w:rPr>
        <w:t>202</w:t>
      </w:r>
      <w:r>
        <w:rPr>
          <w:rFonts w:eastAsia="Arial Unicode MS" w:cs="Times New Roman"/>
          <w:kern w:val="3"/>
          <w:szCs w:val="24"/>
          <w:lang w:eastAsia="et-EE"/>
        </w:rPr>
        <w:t>6</w:t>
      </w:r>
    </w:p>
    <w:sectPr w:rsidR="008F457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6-02-09T14:43:00Z" w:initials="KK">
    <w:p w14:paraId="603D3977" w14:textId="77777777" w:rsidR="00F8790F" w:rsidRDefault="00F8790F" w:rsidP="00F8790F">
      <w:pPr>
        <w:pStyle w:val="Kommentaaritekst"/>
      </w:pPr>
      <w:r>
        <w:rPr>
          <w:rStyle w:val="Kommentaariviide"/>
        </w:rPr>
        <w:annotationRef/>
      </w:r>
      <w:r>
        <w:t xml:space="preserve">Kuna siin muudetakse olemasoleva loetelu punkti, mitte lõiget 2-1, siis tuleb see muutmispunkt esitada enne praegust p 2, millega lisatakse lg 2. St palume muuta muutmispunktide 2 ja 3 järjekord. </w:t>
      </w:r>
    </w:p>
  </w:comment>
  <w:comment w:id="7" w:author="Inge Mehide - JUSTDIGI" w:date="2026-01-23T10:44:00Z" w:initials="IM">
    <w:p w14:paraId="39A1C098" w14:textId="65298AFD" w:rsidR="00303B4A" w:rsidRDefault="00900E2F" w:rsidP="00303B4A">
      <w:pPr>
        <w:pStyle w:val="Kommentaaritekst"/>
      </w:pPr>
      <w:r>
        <w:rPr>
          <w:rStyle w:val="Kommentaariviide"/>
        </w:rPr>
        <w:annotationRef/>
      </w:r>
      <w:r w:rsidR="00303B4A">
        <w:t>Siin on vastuolu ajavormides: "on sündinud" on täisminevik ja "asub ... elama" väljendab siin tulevikku. Peaks olema mõlemal sama ajavorm. Ilmselt ei peeta silmas ainult tulevikus sündijaid ja elama asujaid, vaid ka neid, kes juba on sündinud ja elama asunud, seega peaks kasutama mõlema puhul täisminevikku.</w:t>
      </w:r>
    </w:p>
  </w:comment>
  <w:comment w:id="16" w:author="Inge Mehide - JUSTDIGI" w:date="2026-01-22T11:09:00Z" w:initials="IM">
    <w:p w14:paraId="65934423" w14:textId="2B82B7F1" w:rsidR="004A4390" w:rsidRDefault="000D0D49" w:rsidP="004A4390">
      <w:pPr>
        <w:pStyle w:val="Kommentaaritekst"/>
      </w:pPr>
      <w:r>
        <w:rPr>
          <w:rStyle w:val="Kommentaariviide"/>
        </w:rPr>
        <w:annotationRef/>
      </w:r>
      <w:r w:rsidR="004A4390">
        <w:t xml:space="preserve">Taas ebakõla ajavormides. Kui ei käi ainult selle kohta, kes tulevikus, nt mingist ajast alates, asub Eestisse elama, siis "asunud". </w:t>
      </w:r>
    </w:p>
  </w:comment>
  <w:comment w:id="19" w:author="Inge Mehide - JUSTDIGI" w:date="2026-01-22T12:48:00Z" w:initials="IM">
    <w:p w14:paraId="5CA77C9E" w14:textId="77777777" w:rsidR="00734371" w:rsidRDefault="00DF42D7" w:rsidP="00734371">
      <w:pPr>
        <w:pStyle w:val="Kommentaaritekst"/>
      </w:pPr>
      <w:r>
        <w:rPr>
          <w:rStyle w:val="Kommentaariviide"/>
        </w:rPr>
        <w:annotationRef/>
      </w:r>
      <w:r w:rsidR="00734371">
        <w:t>Juhin tähelepanu, et see fraas kehtib parandatud sõnastuse korral (ilma asesõnata "kes") mõlema juhtumi kohta, enne kehtis pärast sündi Eestisse elama asunud lapse kohta, mis ilmselt ei olnud soovitud mõte.</w:t>
      </w:r>
    </w:p>
  </w:comment>
  <w:comment w:id="27" w:author="Katariina Kärsten - JUSTDIGI" w:date="2026-02-09T14:47:00Z" w:initials="KK">
    <w:p w14:paraId="776A3142" w14:textId="77777777" w:rsidR="00A8008E" w:rsidRDefault="00A8008E" w:rsidP="00A8008E">
      <w:pPr>
        <w:pStyle w:val="Kommentaaritekst"/>
      </w:pPr>
      <w:r>
        <w:rPr>
          <w:rStyle w:val="Kommentaariviide"/>
        </w:rPr>
        <w:annotationRef/>
      </w:r>
      <w:r>
        <w:t xml:space="preserve">Palume üle vaadata § 29 pealkiri. Eelnõuga § 29 lõigetes 1 ja 3 tehtud muudatusi olemasolev pealkiri ei kata ja seda tuleks muuta. </w:t>
      </w:r>
    </w:p>
  </w:comment>
  <w:comment w:id="31" w:author="Inge Mehide - JUSTDIGI" w:date="2026-01-23T10:10:00Z" w:initials="IM">
    <w:p w14:paraId="289576B4" w14:textId="1B49E3B6" w:rsidR="007E6CE1" w:rsidRDefault="00E26CA4" w:rsidP="007E6CE1">
      <w:pPr>
        <w:pStyle w:val="Kommentaaritekst"/>
      </w:pPr>
      <w:r>
        <w:rPr>
          <w:rStyle w:val="Kommentaariviide"/>
        </w:rPr>
        <w:annotationRef/>
      </w:r>
      <w:r w:rsidR="007E6CE1">
        <w:t>Siin ei olnud öeldud, et on sündinud enne 2027. aasta 1. jaanuari ehk seda, millele viitab paragrahvi pealkiri. Kuna ajamääratlus käib mõlema juhtumi kohta, on kõige sobivam panna see fraas lause algusesse.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3D3977" w15:done="0"/>
  <w15:commentEx w15:paraId="39A1C098" w15:done="0"/>
  <w15:commentEx w15:paraId="65934423" w15:done="0"/>
  <w15:commentEx w15:paraId="5CA77C9E" w15:done="0"/>
  <w15:commentEx w15:paraId="776A3142" w15:done="0"/>
  <w15:commentEx w15:paraId="289576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EB7A2F" w16cex:dateUtc="2026-02-09T12:43:00Z"/>
  <w16cex:commentExtensible w16cex:durableId="0537B96F" w16cex:dateUtc="2026-01-23T08:44:00Z"/>
  <w16cex:commentExtensible w16cex:durableId="150E6823" w16cex:dateUtc="2026-01-22T09:09:00Z"/>
  <w16cex:commentExtensible w16cex:durableId="6EF28AF7" w16cex:dateUtc="2026-01-22T10:48:00Z"/>
  <w16cex:commentExtensible w16cex:durableId="40904A1C" w16cex:dateUtc="2026-02-09T12:47:00Z"/>
  <w16cex:commentExtensible w16cex:durableId="10CC3FD3" w16cex:dateUtc="2026-01-23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3D3977" w16cid:durableId="00EB7A2F"/>
  <w16cid:commentId w16cid:paraId="39A1C098" w16cid:durableId="0537B96F"/>
  <w16cid:commentId w16cid:paraId="65934423" w16cid:durableId="150E6823"/>
  <w16cid:commentId w16cid:paraId="5CA77C9E" w16cid:durableId="6EF28AF7"/>
  <w16cid:commentId w16cid:paraId="776A3142" w16cid:durableId="40904A1C"/>
  <w16cid:commentId w16cid:paraId="289576B4" w16cid:durableId="10CC3F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AE3BEB"/>
    <w:multiLevelType w:val="hybridMultilevel"/>
    <w:tmpl w:val="E7B488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7953770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Inge Mehide - JUSTDIGI">
    <w15:presenceInfo w15:providerId="AD" w15:userId="S::inge.mehide@justdigi.ee::1eca034a-f563-49f5-9c71-9e46c56fa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BF"/>
    <w:rsid w:val="00027531"/>
    <w:rsid w:val="00047124"/>
    <w:rsid w:val="00055F49"/>
    <w:rsid w:val="00087F71"/>
    <w:rsid w:val="000D0D49"/>
    <w:rsid w:val="00100880"/>
    <w:rsid w:val="0011500F"/>
    <w:rsid w:val="00125B89"/>
    <w:rsid w:val="00145342"/>
    <w:rsid w:val="00160BD0"/>
    <w:rsid w:val="00185CA0"/>
    <w:rsid w:val="00194913"/>
    <w:rsid w:val="001C07CF"/>
    <w:rsid w:val="001F494B"/>
    <w:rsid w:val="002113C8"/>
    <w:rsid w:val="002150A1"/>
    <w:rsid w:val="00230F9B"/>
    <w:rsid w:val="00237333"/>
    <w:rsid w:val="002506CF"/>
    <w:rsid w:val="002532AB"/>
    <w:rsid w:val="00265347"/>
    <w:rsid w:val="00273013"/>
    <w:rsid w:val="00281C5F"/>
    <w:rsid w:val="00286893"/>
    <w:rsid w:val="002B241C"/>
    <w:rsid w:val="002C22CE"/>
    <w:rsid w:val="002C2C0B"/>
    <w:rsid w:val="002D0F67"/>
    <w:rsid w:val="002D328C"/>
    <w:rsid w:val="002D7C3C"/>
    <w:rsid w:val="002F381B"/>
    <w:rsid w:val="00303B4A"/>
    <w:rsid w:val="0031182F"/>
    <w:rsid w:val="003265C9"/>
    <w:rsid w:val="00332953"/>
    <w:rsid w:val="00345A9B"/>
    <w:rsid w:val="00364A75"/>
    <w:rsid w:val="003746A3"/>
    <w:rsid w:val="0038658A"/>
    <w:rsid w:val="003900D5"/>
    <w:rsid w:val="003B2AAC"/>
    <w:rsid w:val="003B452E"/>
    <w:rsid w:val="003D24E8"/>
    <w:rsid w:val="003E04C0"/>
    <w:rsid w:val="003E5056"/>
    <w:rsid w:val="004009FB"/>
    <w:rsid w:val="004045A8"/>
    <w:rsid w:val="00457D2D"/>
    <w:rsid w:val="00487B6A"/>
    <w:rsid w:val="0049406B"/>
    <w:rsid w:val="004A4390"/>
    <w:rsid w:val="004C2D1D"/>
    <w:rsid w:val="004F0076"/>
    <w:rsid w:val="004F1DE9"/>
    <w:rsid w:val="005179B3"/>
    <w:rsid w:val="00530F79"/>
    <w:rsid w:val="00551D84"/>
    <w:rsid w:val="00566C66"/>
    <w:rsid w:val="0056765B"/>
    <w:rsid w:val="005706E7"/>
    <w:rsid w:val="0059347D"/>
    <w:rsid w:val="005A1B8D"/>
    <w:rsid w:val="005F24BE"/>
    <w:rsid w:val="005F58D1"/>
    <w:rsid w:val="00610AB7"/>
    <w:rsid w:val="00663E77"/>
    <w:rsid w:val="00690FFE"/>
    <w:rsid w:val="006A255F"/>
    <w:rsid w:val="006B7839"/>
    <w:rsid w:val="006E02E6"/>
    <w:rsid w:val="00701FD4"/>
    <w:rsid w:val="007129B9"/>
    <w:rsid w:val="00734371"/>
    <w:rsid w:val="00753906"/>
    <w:rsid w:val="007551BC"/>
    <w:rsid w:val="00761BFA"/>
    <w:rsid w:val="00767017"/>
    <w:rsid w:val="007E0D3D"/>
    <w:rsid w:val="007E6CE1"/>
    <w:rsid w:val="0082232A"/>
    <w:rsid w:val="00824BA2"/>
    <w:rsid w:val="0084282E"/>
    <w:rsid w:val="0084464C"/>
    <w:rsid w:val="008511A2"/>
    <w:rsid w:val="00853738"/>
    <w:rsid w:val="00853B2E"/>
    <w:rsid w:val="00856CAC"/>
    <w:rsid w:val="00860E89"/>
    <w:rsid w:val="008610BF"/>
    <w:rsid w:val="00865D16"/>
    <w:rsid w:val="00897470"/>
    <w:rsid w:val="008E13DA"/>
    <w:rsid w:val="008E362E"/>
    <w:rsid w:val="008E716B"/>
    <w:rsid w:val="008F4574"/>
    <w:rsid w:val="00900430"/>
    <w:rsid w:val="00900E2F"/>
    <w:rsid w:val="00925535"/>
    <w:rsid w:val="0097530A"/>
    <w:rsid w:val="009C1761"/>
    <w:rsid w:val="009D473A"/>
    <w:rsid w:val="009F32BF"/>
    <w:rsid w:val="00A131F9"/>
    <w:rsid w:val="00A165F1"/>
    <w:rsid w:val="00A333FC"/>
    <w:rsid w:val="00A42346"/>
    <w:rsid w:val="00A60B5C"/>
    <w:rsid w:val="00A61427"/>
    <w:rsid w:val="00A63506"/>
    <w:rsid w:val="00A8008E"/>
    <w:rsid w:val="00A87634"/>
    <w:rsid w:val="00AB0E7C"/>
    <w:rsid w:val="00AC16FB"/>
    <w:rsid w:val="00B007E2"/>
    <w:rsid w:val="00B5401D"/>
    <w:rsid w:val="00B6002E"/>
    <w:rsid w:val="00B72BDF"/>
    <w:rsid w:val="00B921F4"/>
    <w:rsid w:val="00B9322A"/>
    <w:rsid w:val="00B96A19"/>
    <w:rsid w:val="00B9729A"/>
    <w:rsid w:val="00BA38A5"/>
    <w:rsid w:val="00BA6069"/>
    <w:rsid w:val="00BA7D74"/>
    <w:rsid w:val="00BB2C22"/>
    <w:rsid w:val="00BE27E3"/>
    <w:rsid w:val="00BF0F32"/>
    <w:rsid w:val="00C0480D"/>
    <w:rsid w:val="00C2241B"/>
    <w:rsid w:val="00C306E7"/>
    <w:rsid w:val="00C61381"/>
    <w:rsid w:val="00C7026E"/>
    <w:rsid w:val="00C866DC"/>
    <w:rsid w:val="00C94568"/>
    <w:rsid w:val="00CA2BEA"/>
    <w:rsid w:val="00CB1F56"/>
    <w:rsid w:val="00CD4D85"/>
    <w:rsid w:val="00CD7C43"/>
    <w:rsid w:val="00CF3C2D"/>
    <w:rsid w:val="00D144E8"/>
    <w:rsid w:val="00D3133D"/>
    <w:rsid w:val="00D474FC"/>
    <w:rsid w:val="00D75727"/>
    <w:rsid w:val="00DA6188"/>
    <w:rsid w:val="00DB64A3"/>
    <w:rsid w:val="00DD2226"/>
    <w:rsid w:val="00DF11BD"/>
    <w:rsid w:val="00DF42D7"/>
    <w:rsid w:val="00E26CA4"/>
    <w:rsid w:val="00E57246"/>
    <w:rsid w:val="00E67D30"/>
    <w:rsid w:val="00E7533F"/>
    <w:rsid w:val="00E756E8"/>
    <w:rsid w:val="00EA23EF"/>
    <w:rsid w:val="00F114E3"/>
    <w:rsid w:val="00F14380"/>
    <w:rsid w:val="00F3520D"/>
    <w:rsid w:val="00F352B3"/>
    <w:rsid w:val="00F8790F"/>
    <w:rsid w:val="00FB095D"/>
    <w:rsid w:val="00FB0D50"/>
    <w:rsid w:val="00FC0515"/>
    <w:rsid w:val="00FD7DCE"/>
    <w:rsid w:val="00FF32B6"/>
    <w:rsid w:val="47AFDE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AA1EF"/>
  <w15:chartTrackingRefBased/>
  <w15:docId w15:val="{ED09F324-FC05-49BF-9732-9BD20F312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F32BF"/>
  </w:style>
  <w:style w:type="paragraph" w:styleId="Pealkiri1">
    <w:name w:val="heading 1"/>
    <w:basedOn w:val="Normaallaad"/>
    <w:next w:val="Normaallaad"/>
    <w:link w:val="Pealkiri1Mrk"/>
    <w:uiPriority w:val="9"/>
    <w:qFormat/>
    <w:rsid w:val="009F32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F32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F32B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F32B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F32BF"/>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F32BF"/>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F32BF"/>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9F32BF"/>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F32BF"/>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F32B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F32B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F32BF"/>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F32BF"/>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9F32BF"/>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9F32BF"/>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9F32BF"/>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9F32BF"/>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9F32BF"/>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9F32BF"/>
    <w:pPr>
      <w:spacing w:after="80"/>
      <w:contextualSpacing/>
    </w:pPr>
    <w:rPr>
      <w:rFonts w:asciiTheme="majorHAnsi" w:eastAsiaTheme="majorEastAsia" w:hAnsiTheme="majorHAnsi" w:cstheme="majorBidi"/>
      <w:color w:val="auto"/>
      <w:spacing w:val="-10"/>
      <w:kern w:val="28"/>
      <w:sz w:val="56"/>
      <w:szCs w:val="56"/>
    </w:rPr>
  </w:style>
  <w:style w:type="character" w:customStyle="1" w:styleId="PealkiriMrk">
    <w:name w:val="Pealkiri Märk"/>
    <w:basedOn w:val="Liguvaikefont"/>
    <w:link w:val="Pealkiri"/>
    <w:uiPriority w:val="10"/>
    <w:rsid w:val="009F32BF"/>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9F32B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F32BF"/>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F32BF"/>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9F32BF"/>
    <w:rPr>
      <w:i/>
      <w:iCs/>
      <w:color w:val="404040" w:themeColor="text1" w:themeTint="BF"/>
    </w:rPr>
  </w:style>
  <w:style w:type="paragraph" w:styleId="Loendilik">
    <w:name w:val="List Paragraph"/>
    <w:basedOn w:val="Normaallaad"/>
    <w:uiPriority w:val="34"/>
    <w:qFormat/>
    <w:rsid w:val="009F32BF"/>
    <w:pPr>
      <w:ind w:left="720"/>
      <w:contextualSpacing/>
    </w:pPr>
  </w:style>
  <w:style w:type="character" w:styleId="Selgeltmrgatavrhutus">
    <w:name w:val="Intense Emphasis"/>
    <w:basedOn w:val="Liguvaikefont"/>
    <w:uiPriority w:val="21"/>
    <w:qFormat/>
    <w:rsid w:val="009F32BF"/>
    <w:rPr>
      <w:i/>
      <w:iCs/>
      <w:color w:val="0F4761" w:themeColor="accent1" w:themeShade="BF"/>
    </w:rPr>
  </w:style>
  <w:style w:type="paragraph" w:styleId="Selgeltmrgatavtsitaat">
    <w:name w:val="Intense Quote"/>
    <w:basedOn w:val="Normaallaad"/>
    <w:next w:val="Normaallaad"/>
    <w:link w:val="SelgeltmrgatavtsitaatMrk"/>
    <w:uiPriority w:val="30"/>
    <w:qFormat/>
    <w:rsid w:val="009F32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F32BF"/>
    <w:rPr>
      <w:i/>
      <w:iCs/>
      <w:color w:val="0F4761" w:themeColor="accent1" w:themeShade="BF"/>
    </w:rPr>
  </w:style>
  <w:style w:type="character" w:styleId="Selgeltmrgatavviide">
    <w:name w:val="Intense Reference"/>
    <w:basedOn w:val="Liguvaikefont"/>
    <w:uiPriority w:val="32"/>
    <w:qFormat/>
    <w:rsid w:val="009F32BF"/>
    <w:rPr>
      <w:b/>
      <w:bCs/>
      <w:smallCaps/>
      <w:color w:val="0F4761" w:themeColor="accent1" w:themeShade="BF"/>
      <w:spacing w:val="5"/>
    </w:rPr>
  </w:style>
  <w:style w:type="character" w:styleId="Kommentaariviide">
    <w:name w:val="annotation reference"/>
    <w:basedOn w:val="Liguvaikefont"/>
    <w:uiPriority w:val="99"/>
    <w:semiHidden/>
    <w:unhideWhenUsed/>
    <w:rsid w:val="009F32BF"/>
    <w:rPr>
      <w:sz w:val="16"/>
      <w:szCs w:val="16"/>
    </w:rPr>
  </w:style>
  <w:style w:type="paragraph" w:styleId="Kommentaaritekst">
    <w:name w:val="annotation text"/>
    <w:basedOn w:val="Normaallaad"/>
    <w:link w:val="KommentaaritekstMrk1"/>
    <w:uiPriority w:val="99"/>
    <w:unhideWhenUsed/>
    <w:rsid w:val="009F32BF"/>
    <w:rPr>
      <w:sz w:val="20"/>
      <w:szCs w:val="20"/>
    </w:rPr>
  </w:style>
  <w:style w:type="character" w:customStyle="1" w:styleId="KommentaaritekstMrk">
    <w:name w:val="Kommentaari tekst Märk"/>
    <w:basedOn w:val="Liguvaikefont"/>
    <w:uiPriority w:val="99"/>
    <w:semiHidden/>
    <w:rsid w:val="009F32BF"/>
    <w:rPr>
      <w:sz w:val="20"/>
      <w:szCs w:val="20"/>
    </w:rPr>
  </w:style>
  <w:style w:type="character" w:customStyle="1" w:styleId="KommentaaritekstMrk1">
    <w:name w:val="Kommentaari tekst Märk1"/>
    <w:basedOn w:val="Liguvaikefont"/>
    <w:link w:val="Kommentaaritekst"/>
    <w:uiPriority w:val="99"/>
    <w:rsid w:val="009F32BF"/>
    <w:rPr>
      <w:sz w:val="20"/>
      <w:szCs w:val="20"/>
    </w:rPr>
  </w:style>
  <w:style w:type="paragraph" w:styleId="Kommentaariteema">
    <w:name w:val="annotation subject"/>
    <w:basedOn w:val="Kommentaaritekst"/>
    <w:next w:val="Kommentaaritekst"/>
    <w:link w:val="KommentaariteemaMrk"/>
    <w:uiPriority w:val="99"/>
    <w:semiHidden/>
    <w:unhideWhenUsed/>
    <w:rsid w:val="00853B2E"/>
    <w:rPr>
      <w:b/>
      <w:bCs/>
    </w:rPr>
  </w:style>
  <w:style w:type="character" w:customStyle="1" w:styleId="KommentaariteemaMrk">
    <w:name w:val="Kommentaari teema Märk"/>
    <w:basedOn w:val="KommentaaritekstMrk1"/>
    <w:link w:val="Kommentaariteema"/>
    <w:uiPriority w:val="99"/>
    <w:semiHidden/>
    <w:rsid w:val="00853B2E"/>
    <w:rPr>
      <w:b/>
      <w:bCs/>
      <w:sz w:val="20"/>
      <w:szCs w:val="20"/>
    </w:rPr>
  </w:style>
  <w:style w:type="character" w:styleId="Hperlink">
    <w:name w:val="Hyperlink"/>
    <w:basedOn w:val="Liguvaikefont"/>
    <w:uiPriority w:val="99"/>
    <w:unhideWhenUsed/>
    <w:rsid w:val="00853B2E"/>
    <w:rPr>
      <w:color w:val="467886" w:themeColor="hyperlink"/>
      <w:u w:val="single"/>
    </w:rPr>
  </w:style>
  <w:style w:type="character" w:styleId="Lahendamatamainimine">
    <w:name w:val="Unresolved Mention"/>
    <w:basedOn w:val="Liguvaikefont"/>
    <w:uiPriority w:val="99"/>
    <w:semiHidden/>
    <w:unhideWhenUsed/>
    <w:rsid w:val="00853B2E"/>
    <w:rPr>
      <w:color w:val="605E5C"/>
      <w:shd w:val="clear" w:color="auto" w:fill="E1DFDD"/>
    </w:rPr>
  </w:style>
  <w:style w:type="paragraph" w:styleId="Redaktsioon">
    <w:name w:val="Revision"/>
    <w:hidden/>
    <w:uiPriority w:val="99"/>
    <w:semiHidden/>
    <w:rsid w:val="009C1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A48AC4-F735-446D-8F2B-6D82A16C65B1}"/>
</file>

<file path=customXml/itemProps2.xml><?xml version="1.0" encoding="utf-8"?>
<ds:datastoreItem xmlns:ds="http://schemas.openxmlformats.org/officeDocument/2006/customXml" ds:itemID="{6B1EABBF-CB98-48A6-8D42-4918DEF6B6B2}">
  <ds:schemaRefs>
    <ds:schemaRef ds:uri="http://schemas.microsoft.com/sharepoint/v3/contenttype/forms"/>
  </ds:schemaRefs>
</ds:datastoreItem>
</file>

<file path=customXml/itemProps3.xml><?xml version="1.0" encoding="utf-8"?>
<ds:datastoreItem xmlns:ds="http://schemas.openxmlformats.org/officeDocument/2006/customXml" ds:itemID="{291FDB18-778C-473C-9036-015D66A200B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806</Words>
  <Characters>4680</Characters>
  <Application>Microsoft Office Word</Application>
  <DocSecurity>0</DocSecurity>
  <Lines>39</Lines>
  <Paragraphs>10</Paragraphs>
  <ScaleCrop>false</ScaleCrop>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Katariina Kärsten - JUSTDIGI</cp:lastModifiedBy>
  <cp:revision>87</cp:revision>
  <dcterms:created xsi:type="dcterms:W3CDTF">2026-01-21T09:00:00Z</dcterms:created>
  <dcterms:modified xsi:type="dcterms:W3CDTF">2026-02-09T12:47:00Z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2026-01-21T09:00:51Z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36eadd4f-72ca-43ae-8612-3b1a001bd3cd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